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D436D62" w14:textId="4CEFBD1E" w:rsidR="00395DA6" w:rsidRPr="00EC7EB8" w:rsidRDefault="00C702D5" w:rsidP="00AB6E08">
      <w:pPr>
        <w:pStyle w:val="BodyText"/>
        <w:rPr>
          <w:rFonts w:ascii="Arial" w:hAnsi="Arial" w:cs="Arial"/>
        </w:rPr>
      </w:pPr>
      <w:r w:rsidRPr="006351F1">
        <w:rPr>
          <w:rFonts w:ascii="Arial" w:hAnsi="Arial"/>
        </w:rPr>
        <w:t>CUSC Section 14 Schedule 1 - Calculation of charges that fall within the Connection Exclusion EU Regulation 838/2010</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w:t>
      </w:r>
      <w:r>
        <w:lastRenderedPageBreak/>
        <w:t>commission than the typical 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lastRenderedPageBreak/>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lastRenderedPageBreak/>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lastRenderedPageBreak/>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w:t>
      </w:r>
      <w:r>
        <w:lastRenderedPageBreak/>
        <w:t xml:space="preserve">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5A13FBA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5642D4">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DF2057"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5642D4">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5B03A488"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5642D4">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5642D4">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t>
      </w:r>
      <w:r>
        <w:lastRenderedPageBreak/>
        <w:t>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09A6A36C"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w:t>
      </w:r>
      <w:r w:rsidR="00281D3F">
        <w:t>(including Competitively Appointed Transmission Owners (CATOs)</w:t>
      </w:r>
      <w:r w:rsidR="006F6420">
        <w:t>). Activity</w:t>
      </w:r>
      <w:r>
        <w:t xml:space="preserve">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6963601" w:rsidR="006661FE" w:rsidRDefault="00C16730" w:rsidP="002439CF">
      <w:pPr>
        <w:pStyle w:val="1"/>
        <w:numPr>
          <w:ilvl w:val="0"/>
          <w:numId w:val="46"/>
        </w:numPr>
        <w:tabs>
          <w:tab w:val="clear" w:pos="0"/>
          <w:tab w:val="num" w:pos="720"/>
        </w:tabs>
        <w:ind w:left="1627"/>
        <w:jc w:val="both"/>
      </w:pPr>
      <w:r>
        <w:t>The</w:t>
      </w:r>
      <w:r w:rsidR="006661FE">
        <w:t xml:space="preserve"> </w:t>
      </w:r>
      <w:r>
        <w:t>a</w:t>
      </w:r>
      <w:r w:rsidR="006661FE">
        <w:t xml:space="preserve">llowed </w:t>
      </w:r>
      <w:r w:rsidR="007C5D3E">
        <w:t>r</w:t>
      </w:r>
      <w:r w:rsidR="006661FE">
        <w:t>evenue</w:t>
      </w:r>
      <w:r w:rsidR="006661FE">
        <w:fldChar w:fldCharType="begin"/>
      </w:r>
      <w:r w:rsidR="006661FE">
        <w:instrText xml:space="preserve"> XE "Maximum Allowed Revenue" </w:instrText>
      </w:r>
      <w:r w:rsidR="006661FE">
        <w:fldChar w:fldCharType="end"/>
      </w:r>
      <w:r w:rsidR="006661FE">
        <w:t xml:space="preserve"> defined for these activities </w:t>
      </w:r>
      <w:r w:rsidR="00350DFC">
        <w:t>agreed with</w:t>
      </w:r>
      <w:r w:rsidR="006661FE">
        <w:t xml:space="preserve"> the Authority at the time of the Transmission Owners’ price control review for the succeeding price control period.</w:t>
      </w:r>
      <w:r w:rsidR="00082F33">
        <w:t xml:space="preserve"> </w:t>
      </w:r>
      <w:r w:rsidR="00A17843">
        <w:t xml:space="preserve">The allowed revenue can be adjusted during the price control period. </w:t>
      </w:r>
      <w:r w:rsidR="006661FE">
        <w:t xml:space="preserve">Transmission Network Use of System Charges are set to recover the </w:t>
      </w:r>
      <w:r w:rsidR="00A52324">
        <w:t>a</w:t>
      </w:r>
      <w:r w:rsidR="006661FE">
        <w:t xml:space="preserve">llowed </w:t>
      </w:r>
      <w:r w:rsidR="00A52324">
        <w:t>r</w:t>
      </w:r>
      <w:r w:rsidR="006661FE">
        <w:t xml:space="preserve">evenue as set by the </w:t>
      </w:r>
      <w:r w:rsidR="00A52324">
        <w:t>p</w:t>
      </w:r>
      <w:r w:rsidR="006661FE">
        <w:t xml:space="preserve">rice </w:t>
      </w:r>
      <w:r w:rsidR="00A52324">
        <w:t>c</w:t>
      </w:r>
      <w:r w:rsidR="006661FE">
        <w:t>ontrol (where necessary, allowing for any K</w:t>
      </w:r>
      <w:r w:rsidR="006661FE" w:rsidRPr="00420D25">
        <w:rPr>
          <w:szCs w:val="22"/>
          <w:vertAlign w:val="subscript"/>
        </w:rPr>
        <w:t>t</w:t>
      </w:r>
      <w:r w:rsidR="006661FE">
        <w:t xml:space="preserve"> adjustment for under or over recovery in a previous year net of the income recovered through pre-vesting connection charges).</w:t>
      </w:r>
    </w:p>
    <w:p w14:paraId="780B877B" w14:textId="77777777" w:rsidR="00EB2E46" w:rsidRDefault="00EB2E46" w:rsidP="002E5004">
      <w:pPr>
        <w:pStyle w:val="ListParagraph"/>
      </w:pPr>
    </w:p>
    <w:p w14:paraId="41A7B09F" w14:textId="71100762" w:rsidR="00841028" w:rsidRDefault="00D873F5" w:rsidP="002E5004">
      <w:pPr>
        <w:pStyle w:val="1"/>
        <w:ind w:left="1701" w:hanging="992"/>
        <w:jc w:val="both"/>
      </w:pPr>
      <w:r>
        <w:t>14.14.2a</w:t>
      </w:r>
      <w:r w:rsidR="00841028">
        <w:t xml:space="preserve"> The</w:t>
      </w:r>
      <w:r w:rsidR="00736357">
        <w:t xml:space="preserve"> </w:t>
      </w:r>
      <w:r w:rsidR="00841028">
        <w:t>payments made to Competitively Appointed Transmission Owners (CATOs) are not set via a price control of the same form as incumbent Transmission Owners; instead, the payment to each CATO takes the form of a 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p>
    <w:p w14:paraId="3EFC81C7" w14:textId="592FA10C" w:rsidR="00EB2E46" w:rsidRDefault="00EB2E46" w:rsidP="002E5004">
      <w:pPr>
        <w:pStyle w:val="1"/>
        <w:ind w:left="1627"/>
        <w:jc w:val="both"/>
      </w:pPr>
    </w:p>
    <w:p w14:paraId="1B4790D7" w14:textId="77777777" w:rsidR="006661FE" w:rsidRDefault="006661FE" w:rsidP="006661FE">
      <w:pPr>
        <w:pStyle w:val="1"/>
        <w:jc w:val="both"/>
      </w:pPr>
    </w:p>
    <w:p w14:paraId="238C39DC" w14:textId="77777777" w:rsidR="006661FE" w:rsidRDefault="006661FE" w:rsidP="002E5004">
      <w:pPr>
        <w:pStyle w:val="1"/>
        <w:numPr>
          <w:ilvl w:val="0"/>
          <w:numId w:val="136"/>
        </w:numPr>
        <w:tabs>
          <w:tab w:val="clear" w:pos="0"/>
          <w:tab w:val="num" w:pos="720"/>
        </w:tabs>
        <w:ind w:left="1701" w:hanging="992"/>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E5004">
      <w:pPr>
        <w:numPr>
          <w:ilvl w:val="0"/>
          <w:numId w:val="136"/>
        </w:numPr>
        <w:ind w:left="1701" w:hanging="992"/>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2E5004">
      <w:pPr>
        <w:pStyle w:val="1"/>
        <w:numPr>
          <w:ilvl w:val="0"/>
          <w:numId w:val="107"/>
        </w:numPr>
        <w:ind w:left="1560" w:hanging="851"/>
        <w:jc w:val="both"/>
      </w:pPr>
      <w:r>
        <w:lastRenderedPageBreak/>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240D05BF" w:rsidR="008A4333" w:rsidRPr="008A4333" w:rsidDel="002C5D69" w:rsidRDefault="008A4333" w:rsidP="007D27B2">
      <w:pPr>
        <w:pStyle w:val="1"/>
        <w:numPr>
          <w:ilvl w:val="0"/>
          <w:numId w:val="108"/>
        </w:numPr>
        <w:ind w:left="2160"/>
        <w:jc w:val="both"/>
        <w:rPr>
          <w:del w:id="134" w:author="Neil Dewar (NESO)" w:date="2025-04-08T13:28:00Z"/>
        </w:rPr>
      </w:pPr>
      <w:del w:id="135" w:author="Neil Dewar (NESO)" w:date="2025-04-08T13:28:00Z">
        <w:r w:rsidDel="002C5D69">
          <w:delText xml:space="preserve">The application of locational security costs, by </w:delText>
        </w:r>
        <w:r w:rsidRPr="008A4333" w:rsidDel="002C5D69">
          <w:delText>applying a multiplier to the Expansion Constant reflecting the difference in cost incurred on a secure network as opposed to an unsecured network.</w:delText>
        </w:r>
      </w:del>
    </w:p>
    <w:p w14:paraId="005F8580" w14:textId="22A23519" w:rsidR="008A4333" w:rsidRPr="008A4333" w:rsidDel="002C5D69" w:rsidRDefault="008A4333" w:rsidP="008A4333">
      <w:pPr>
        <w:pStyle w:val="1"/>
        <w:jc w:val="both"/>
        <w:rPr>
          <w:del w:id="136" w:author="Neil Dewar (NESO)" w:date="2025-04-08T13:28:00Z"/>
        </w:rPr>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lastRenderedPageBreak/>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lastRenderedPageBreak/>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7" w:name="_Hlt501800266"/>
      <w:bookmarkStart w:id="138" w:name="_Hlt506958549"/>
      <w:bookmarkStart w:id="139" w:name="_Hlt531602422"/>
      <w:bookmarkStart w:id="140" w:name="_Ref492170858"/>
      <w:bookmarkStart w:id="141" w:name="_Ref501800370"/>
      <w:bookmarkStart w:id="142" w:name="_Ref506633072"/>
      <w:bookmarkStart w:id="143" w:name="_Ref531602385"/>
      <w:bookmarkStart w:id="144" w:name="_Toc32201075"/>
      <w:bookmarkStart w:id="145" w:name="_Toc49661106"/>
      <w:bookmarkEnd w:id="137"/>
      <w:bookmarkEnd w:id="138"/>
      <w:bookmarkEnd w:id="139"/>
      <w:r>
        <w:br w:type="page"/>
      </w:r>
      <w:bookmarkStart w:id="146"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40"/>
      <w:bookmarkEnd w:id="141"/>
      <w:bookmarkEnd w:id="142"/>
      <w:bookmarkEnd w:id="143"/>
      <w:bookmarkEnd w:id="144"/>
      <w:bookmarkEnd w:id="145"/>
      <w:bookmarkEnd w:id="146"/>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7" w:name="_Hlt501802899"/>
      <w:bookmarkEnd w:id="147"/>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8" w:name="OLE_LINK10"/>
      <w:bookmarkStart w:id="149" w:name="OLE_LINK11"/>
      <w:r>
        <w:t xml:space="preserve">represents the combined effect of the </w:t>
      </w:r>
      <w:r w:rsidR="0084619F">
        <w:t xml:space="preserve">three </w:t>
      </w:r>
      <w:r>
        <w:t>wider locational tariff component</w:t>
      </w:r>
      <w:r w:rsidR="0048210A">
        <w:t>s</w:t>
      </w:r>
      <w:bookmarkEnd w:id="148"/>
      <w:bookmarkEnd w:id="149"/>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50" w:name="_Toc32201076"/>
      <w:bookmarkStart w:id="151" w:name="_Toc49661107"/>
      <w:bookmarkStart w:id="152" w:name="_Toc274049678"/>
      <w:r>
        <w:t>The Transport Model</w:t>
      </w:r>
      <w:bookmarkEnd w:id="150"/>
      <w:bookmarkEnd w:id="151"/>
      <w:bookmarkEnd w:id="152"/>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3" w:name="_Toc49661108"/>
      <w:bookmarkStart w:id="154" w:name="_Toc274049679"/>
      <w:r w:rsidRPr="006661FE">
        <w:rPr>
          <w:rFonts w:ascii="Arial" w:hAnsi="Arial" w:cs="Arial"/>
          <w:b/>
        </w:rPr>
        <w:t>Model Inputs</w:t>
      </w:r>
      <w:bookmarkEnd w:id="153"/>
      <w:bookmarkEnd w:id="154"/>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23B0248" w:rsidR="00940F3A" w:rsidRDefault="00940F3A" w:rsidP="007B7E29">
      <w:pPr>
        <w:pStyle w:val="1"/>
        <w:numPr>
          <w:ilvl w:val="0"/>
          <w:numId w:val="70"/>
        </w:numPr>
        <w:tabs>
          <w:tab w:val="num" w:pos="1080"/>
        </w:tabs>
        <w:spacing w:before="120"/>
        <w:jc w:val="both"/>
      </w:pPr>
      <w:bookmarkStart w:id="155" w:name="_Ref348628645"/>
      <w:r>
        <w:t>Scaling factors for different generation plant types are applied on their aggregated capacity for both Peak Security and Year Round backgrounds.  The scaling is either Fixed or Variable (depending on the</w:t>
      </w:r>
      <w:r w:rsidR="0047668C">
        <w:t xml:space="preserve"> </w:t>
      </w:r>
      <w:r w:rsidR="006B5709">
        <w:t>g</w:t>
      </w:r>
      <w:r w:rsidR="0047668C">
        <w:t xml:space="preserve">eneration </w:t>
      </w:r>
      <w:r w:rsidR="006B5709">
        <w:t>p</w:t>
      </w:r>
      <w:r w:rsidR="0047668C">
        <w:t xml:space="preserve">lant </w:t>
      </w:r>
      <w:r w:rsidR="006B5709">
        <w:t>t</w:t>
      </w:r>
      <w:r w:rsidR="0047668C">
        <w:t>ype</w:t>
      </w:r>
      <w:r w:rsidR="006B5709">
        <w:t xml:space="preserve"> as referenced in the table below</w:t>
      </w:r>
      <w:r>
        <w:t>)</w:t>
      </w:r>
      <w:r w:rsidR="00F6133A">
        <w:t xml:space="preserve"> and based on</w:t>
      </w:r>
      <w:r>
        <w:t xml:space="preserve"> the factors used in the Security Standard, </w:t>
      </w:r>
      <w:r w:rsidR="00070E56">
        <w:t>which are referenced in the same table</w:t>
      </w:r>
      <w:r>
        <w:t>.</w:t>
      </w:r>
      <w:bookmarkEnd w:id="155"/>
    </w:p>
    <w:p w14:paraId="47BB7CBF" w14:textId="77777777" w:rsidR="00F80330" w:rsidRDefault="00F80330" w:rsidP="006D74BD">
      <w:pPr>
        <w:pStyle w:val="1"/>
        <w:ind w:left="720"/>
        <w:jc w:val="both"/>
      </w:pPr>
    </w:p>
    <w:p w14:paraId="076557B4" w14:textId="1A3FCD3B" w:rsidR="00F80330" w:rsidRDefault="00F80330" w:rsidP="006D74BD">
      <w:pPr>
        <w:pStyle w:val="1"/>
        <w:ind w:left="1627"/>
        <w:jc w:val="both"/>
      </w:pPr>
      <w:r>
        <w:t>A 10% floor for the Year Round Background variable scaling factor is used for charging purposes. If the methodology set out in</w:t>
      </w:r>
      <w:r w:rsidR="00E02294">
        <w:t xml:space="preserve"> the</w:t>
      </w:r>
      <w:r>
        <w:t xml:space="preserve">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w:t>
      </w:r>
      <w:r w:rsidR="00E02294">
        <w:t xml:space="preserve">Annual </w:t>
      </w:r>
      <w:r>
        <w:t>Average Cold Spell) peak demand minus total imports from external systems, and can be calculated using the following equation.</w:t>
      </w:r>
    </w:p>
    <w:p w14:paraId="55E2592C" w14:textId="77777777" w:rsidR="00F80330" w:rsidRDefault="00F80330" w:rsidP="006D74BD">
      <w:pPr>
        <w:pStyle w:val="1"/>
        <w:ind w:left="720"/>
        <w:jc w:val="both"/>
      </w:pPr>
    </w:p>
    <w:p w14:paraId="6783E372" w14:textId="77777777" w:rsidR="00F80330" w:rsidRPr="00251A61" w:rsidRDefault="00F80330" w:rsidP="006D74BD">
      <w:pPr>
        <w:pStyle w:val="1"/>
        <w:ind w:left="720"/>
        <w:jc w:val="both"/>
      </w:pPr>
      <m:oMathPara>
        <m:oMath>
          <m:r>
            <w:rPr>
              <w:rFonts w:ascii="Cambria Math" w:hAnsi="Cambria Math"/>
            </w:rPr>
            <m:t xml:space="preserve">Adjustment= </m:t>
          </m:r>
          <m:f>
            <m:fPr>
              <m:ctrlPr>
                <w:rPr>
                  <w:rFonts w:ascii="Cambria Math" w:hAnsi="Cambria Math"/>
                  <w:i/>
                </w:rPr>
              </m:ctrlPr>
            </m:fPr>
            <m:num>
              <m:sSub>
                <m:sSubPr>
                  <m:ctrlPr>
                    <w:rPr>
                      <w:rFonts w:ascii="Cambria Math" w:hAnsi="Cambria Math"/>
                      <w:i/>
                    </w:rPr>
                  </m:ctrlPr>
                </m:sSubPr>
                <m:e>
                  <m:r>
                    <w:rPr>
                      <w:rFonts w:ascii="Cambria Math" w:hAnsi="Cambria Math"/>
                    </w:rPr>
                    <m:t>ACS</m:t>
                  </m:r>
                </m:e>
                <m:sub>
                  <m:r>
                    <w:rPr>
                      <w:rFonts w:ascii="Cambria Math" w:hAnsi="Cambria Math"/>
                    </w:rPr>
                    <m:t>Peak Demand</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TEC×10%</m:t>
                          </m:r>
                        </m:e>
                      </m:d>
                    </m:e>
                    <m:sub>
                      <m:r>
                        <w:rPr>
                          <w:rFonts w:ascii="Cambria Math" w:hAnsi="Cambria Math"/>
                        </w:rPr>
                        <m:t>Variable Plant</m:t>
                      </m:r>
                    </m:sub>
                  </m:sSub>
                </m:e>
              </m:nary>
            </m:num>
            <m:den>
              <m:sSub>
                <m:sSubPr>
                  <m:ctrlPr>
                    <w:rPr>
                      <w:rFonts w:ascii="Cambria Math" w:hAnsi="Cambria Math"/>
                      <w:i/>
                    </w:rPr>
                  </m:ctrlPr>
                </m:sSubPr>
                <m:e>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TEC×Year Round Scaling Factor</m:t>
                          </m:r>
                        </m:e>
                      </m:d>
                    </m:e>
                  </m:nary>
                </m:e>
                <m:sub>
                  <m:r>
                    <w:rPr>
                      <w:rFonts w:ascii="Cambria Math" w:hAnsi="Cambria Math"/>
                    </w:rPr>
                    <m:t>Fixed Plant</m:t>
                  </m:r>
                </m:sub>
              </m:sSub>
            </m:den>
          </m:f>
        </m:oMath>
      </m:oMathPara>
    </w:p>
    <w:p w14:paraId="49B96CEC" w14:textId="77777777" w:rsidR="00F80330" w:rsidRDefault="00F80330" w:rsidP="006D74BD">
      <w:pPr>
        <w:pStyle w:val="1"/>
        <w:ind w:left="720"/>
        <w:jc w:val="both"/>
      </w:pPr>
    </w:p>
    <w:p w14:paraId="699471C6" w14:textId="77777777" w:rsidR="00F80330" w:rsidRDefault="00F80330" w:rsidP="006D74BD">
      <w:pPr>
        <w:pStyle w:val="1"/>
        <w:ind w:left="720"/>
        <w:jc w:val="both"/>
      </w:pPr>
      <m:oMathPara>
        <m:oMath>
          <m:r>
            <w:rPr>
              <w:rFonts w:ascii="Cambria Math" w:hAnsi="Cambria Math"/>
            </w:rPr>
            <m:t>Adjusted Fixed Scaling Factor=Adjustment×Scaling Factor</m:t>
          </m:r>
        </m:oMath>
      </m:oMathPara>
    </w:p>
    <w:p w14:paraId="223B3B82" w14:textId="77777777" w:rsidR="00F80330" w:rsidRDefault="00F80330" w:rsidP="00CF7454">
      <w:pPr>
        <w:pStyle w:val="1"/>
        <w:tabs>
          <w:tab w:val="num" w:pos="1080"/>
        </w:tabs>
        <w:spacing w:before="120"/>
        <w:ind w:left="1627"/>
        <w:jc w:val="both"/>
      </w:pPr>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lastRenderedPageBreak/>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67ECBB71" w:rsidR="00940F3A" w:rsidRPr="00874A70" w:rsidRDefault="00940F3A" w:rsidP="000C6F2B">
            <w:pPr>
              <w:pStyle w:val="1"/>
              <w:jc w:val="center"/>
              <w:rPr>
                <w:szCs w:val="22"/>
              </w:rPr>
            </w:pPr>
            <w:r w:rsidRPr="00874A70">
              <w:rPr>
                <w:szCs w:val="22"/>
              </w:rPr>
              <w:t>Variable</w:t>
            </w:r>
            <w:r w:rsidR="007326E1">
              <w:rPr>
                <w:szCs w:val="22"/>
              </w:rPr>
              <w:t xml:space="preserve"> (&gt;10%)</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0329E6FF" w:rsidR="00940F3A" w:rsidRPr="00874A70" w:rsidRDefault="00940F3A" w:rsidP="000C6F2B">
            <w:pPr>
              <w:pStyle w:val="1"/>
              <w:jc w:val="center"/>
              <w:rPr>
                <w:szCs w:val="22"/>
              </w:rPr>
            </w:pPr>
            <w:r w:rsidRPr="00874A70">
              <w:rPr>
                <w:szCs w:val="22"/>
              </w:rPr>
              <w:t>Variable</w:t>
            </w:r>
            <w:r w:rsidR="00182F31">
              <w:rPr>
                <w:szCs w:val="22"/>
              </w:rPr>
              <w:t xml:space="preserve"> (&gt;10%)</w:t>
            </w:r>
          </w:p>
        </w:tc>
      </w:tr>
    </w:tbl>
    <w:p w14:paraId="760BEA33" w14:textId="77777777" w:rsidR="00940F3A" w:rsidRDefault="00940F3A" w:rsidP="00940F3A">
      <w:pPr>
        <w:pStyle w:val="1"/>
        <w:ind w:left="1987"/>
        <w:jc w:val="both"/>
      </w:pPr>
    </w:p>
    <w:p w14:paraId="1C439022" w14:textId="77777777" w:rsidR="00E60050" w:rsidRDefault="00E60050" w:rsidP="00E60050">
      <w:pPr>
        <w:pStyle w:val="1"/>
        <w:ind w:left="1560"/>
        <w:jc w:val="both"/>
      </w:pPr>
      <w:r>
        <w:t>14.21 includes an example of adjusting scaling factors to ensure compliance with the floor.</w:t>
      </w:r>
    </w:p>
    <w:p w14:paraId="2BEA4AB3" w14:textId="77777777" w:rsidR="00E60050" w:rsidRDefault="00E60050" w:rsidP="006D74BD">
      <w:pPr>
        <w:pStyle w:val="1"/>
        <w:ind w:left="1560"/>
        <w:jc w:val="both"/>
      </w:pPr>
    </w:p>
    <w:p w14:paraId="42248F47" w14:textId="34EB9D3C" w:rsidR="00940F3A" w:rsidRDefault="00940F3A" w:rsidP="00940F3A">
      <w:pPr>
        <w:pStyle w:val="1"/>
        <w:ind w:left="1560"/>
        <w:jc w:val="both"/>
      </w:pPr>
      <w:r>
        <w:t>The</w:t>
      </w:r>
      <w:r w:rsidR="00E60050">
        <w:t xml:space="preserve"> base</w:t>
      </w:r>
      <w:r>
        <w:t xml:space="preserv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w:t>
      </w:r>
      <w:r>
        <w:lastRenderedPageBreak/>
        <w:t>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lastRenderedPageBreak/>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 xml:space="preserve">The </w:t>
      </w:r>
      <w:r w:rsidRPr="03871E98">
        <w:rPr>
          <w:b/>
          <w:bCs/>
        </w:rPr>
        <w:lastRenderedPageBreak/>
        <w:t>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6" w:name="_Toc49661109"/>
      <w:bookmarkStart w:id="157" w:name="_Toc274049680"/>
      <w:r w:rsidRPr="006661FE">
        <w:rPr>
          <w:rFonts w:ascii="Arial" w:hAnsi="Arial" w:cs="Arial"/>
          <w:b/>
        </w:rPr>
        <w:t>Model Outputs</w:t>
      </w:r>
      <w:bookmarkEnd w:id="156"/>
      <w:bookmarkEnd w:id="157"/>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8" w:name="_Toc32201077"/>
    </w:p>
    <w:p w14:paraId="10911A77" w14:textId="77777777" w:rsidR="006661FE" w:rsidRPr="009470D8" w:rsidRDefault="006661FE" w:rsidP="006661FE">
      <w:pPr>
        <w:pStyle w:val="Heading2"/>
      </w:pPr>
      <w:bookmarkStart w:id="159" w:name="_Toc274049681"/>
      <w:bookmarkStart w:id="160" w:name="_Toc49661110"/>
      <w:r w:rsidRPr="009470D8">
        <w:t>Calculation of local nodal marginal km</w:t>
      </w:r>
      <w:bookmarkEnd w:id="159"/>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61" w:name="_Toc274049682"/>
      <w:r>
        <w:t>Calculation of zonal marginal km</w:t>
      </w:r>
      <w:bookmarkEnd w:id="158"/>
      <w:bookmarkEnd w:id="160"/>
      <w:bookmarkEnd w:id="161"/>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lastRenderedPageBreak/>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62"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62"/>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lastRenderedPageBreak/>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lastRenderedPageBreak/>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lastRenderedPageBreak/>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3" w:name="_Toc32201078"/>
      <w:bookmarkStart w:id="164" w:name="_Toc49661111"/>
      <w:bookmarkStart w:id="165" w:name="_Toc274049683"/>
      <w:r>
        <w:t>Deriving the Final</w:t>
      </w:r>
      <w:r w:rsidRPr="00E75EE9">
        <w:rPr>
          <w:color w:val="auto"/>
        </w:rPr>
        <w:t xml:space="preserve"> </w:t>
      </w:r>
      <w:r w:rsidRPr="00E75EE9">
        <w:t>Local £/kW Tariff and the Wider</w:t>
      </w:r>
      <w:r>
        <w:t xml:space="preserve"> £/kW Tariff</w:t>
      </w:r>
      <w:bookmarkEnd w:id="163"/>
      <w:bookmarkEnd w:id="164"/>
      <w:bookmarkEnd w:id="165"/>
    </w:p>
    <w:p w14:paraId="66FDE923" w14:textId="77777777" w:rsidR="006661FE" w:rsidRDefault="006661FE" w:rsidP="006661FE">
      <w:pPr>
        <w:jc w:val="both"/>
        <w:rPr>
          <w:rFonts w:ascii="Arial" w:hAnsi="Arial"/>
        </w:rPr>
      </w:pPr>
    </w:p>
    <w:p w14:paraId="35E5BEDE" w14:textId="5CB115D6" w:rsidR="006661FE" w:rsidRDefault="006661FE" w:rsidP="007D27B2">
      <w:pPr>
        <w:pStyle w:val="1"/>
        <w:numPr>
          <w:ilvl w:val="0"/>
          <w:numId w:val="70"/>
        </w:numPr>
        <w:jc w:val="both"/>
      </w:pPr>
      <w:r>
        <w:lastRenderedPageBreak/>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w:t>
      </w:r>
      <w:del w:id="166" w:author="Neil Dewar (NESO)" w:date="2025-04-08T13:31:00Z">
        <w:r w:rsidDel="00006CA6">
          <w:delText xml:space="preserve">and the </w:delText>
        </w:r>
        <w:r w:rsidDel="00006CA6">
          <w:rPr>
            <w:b/>
          </w:rPr>
          <w:delText xml:space="preserve">Locational Security Factor </w:delText>
        </w:r>
      </w:del>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7" w:name="_Toc49661112"/>
    </w:p>
    <w:p w14:paraId="00EBE464" w14:textId="77777777" w:rsidR="006661FE" w:rsidRPr="00543982" w:rsidRDefault="006661FE" w:rsidP="006661FE">
      <w:pPr>
        <w:pStyle w:val="Heading3"/>
        <w:ind w:firstLine="709"/>
        <w:jc w:val="both"/>
        <w:rPr>
          <w:rFonts w:ascii="Arial (W1)" w:hAnsi="Arial (W1)"/>
        </w:rPr>
      </w:pPr>
      <w:bookmarkStart w:id="168" w:name="_Toc274049684"/>
      <w:r w:rsidRPr="00543982">
        <w:rPr>
          <w:rFonts w:ascii="Arial" w:hAnsi="Arial" w:cs="Arial"/>
          <w:b/>
        </w:rPr>
        <w:t>The Expansion Constant</w:t>
      </w:r>
      <w:bookmarkEnd w:id="167"/>
      <w:bookmarkEnd w:id="168"/>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lastRenderedPageBreak/>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w:t>
      </w:r>
      <w:r>
        <w:rPr>
          <w:rFonts w:cs="Arial"/>
          <w:szCs w:val="22"/>
        </w:rPr>
        <w:lastRenderedPageBreak/>
        <w:t xml:space="preserve">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lastRenderedPageBreak/>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9" w:name="_Toc274049685"/>
      <w:bookmarkStart w:id="170"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9"/>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min ( Cap</w:t>
      </w:r>
      <w:r w:rsidRPr="215D4A0F">
        <w:rPr>
          <w:rFonts w:ascii="Arial (W1)" w:hAnsi="Arial (W1)"/>
          <w:sz w:val="22"/>
          <w:szCs w:val="22"/>
          <w:vertAlign w:val="subscript"/>
        </w:rPr>
        <w:t>IBC</w:t>
      </w:r>
      <w:r w:rsidRPr="215D4A0F">
        <w:rPr>
          <w:rFonts w:ascii="Arial (W1)" w:hAnsi="Arial (W1)"/>
          <w:sz w:val="22"/>
          <w:szCs w:val="22"/>
        </w:rPr>
        <w:t>, Cap</w:t>
      </w:r>
      <w:r w:rsidRPr="215D4A0F">
        <w:rPr>
          <w:rFonts w:ascii="Arial (W1)" w:hAnsi="Arial (W1)"/>
          <w:sz w:val="22"/>
          <w:szCs w:val="22"/>
          <w:vertAlign w:val="subscript"/>
        </w:rPr>
        <w:t>C</w:t>
      </w:r>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lastRenderedPageBreak/>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01B404E1"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w:t>
      </w:r>
      <w:r w:rsidR="00A13011">
        <w:rPr>
          <w:rFonts w:ascii="Arial (W1)" w:hAnsi="Arial (W1)"/>
          <w:sz w:val="22"/>
          <w:szCs w:val="22"/>
        </w:rPr>
        <w:t xml:space="preserve">London </w:t>
      </w:r>
      <w:r w:rsidR="002E5BC1">
        <w:rPr>
          <w:rFonts w:ascii="Arial (W1)" w:hAnsi="Arial (W1)"/>
          <w:sz w:val="22"/>
          <w:szCs w:val="22"/>
        </w:rPr>
        <w:t xml:space="preserve">Court of </w:t>
      </w:r>
      <w:r w:rsidR="005026DC">
        <w:rPr>
          <w:rFonts w:ascii="Arial (W1)" w:hAnsi="Arial (W1)"/>
          <w:sz w:val="22"/>
          <w:szCs w:val="22"/>
        </w:rPr>
        <w:t xml:space="preserve">International </w:t>
      </w:r>
      <w:r w:rsidRPr="00CD2281">
        <w:rPr>
          <w:rFonts w:ascii="Arial (W1)" w:hAnsi="Arial (W1)"/>
          <w:sz w:val="22"/>
          <w:szCs w:val="22"/>
        </w:rPr>
        <w:t xml:space="preserve">Arbitration’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6F447EF0" w:rsidR="006661FE" w:rsidRPr="00543982" w:rsidDel="00A623BC" w:rsidRDefault="006661FE" w:rsidP="006661FE">
      <w:pPr>
        <w:pStyle w:val="Heading3"/>
        <w:ind w:firstLine="709"/>
        <w:jc w:val="both"/>
        <w:rPr>
          <w:del w:id="171" w:author="Neil Dewar (NESO)" w:date="2025-04-08T13:33:00Z"/>
          <w:rFonts w:ascii="Arial" w:hAnsi="Arial" w:cs="Arial"/>
          <w:b/>
        </w:rPr>
      </w:pPr>
      <w:bookmarkStart w:id="172" w:name="_Toc274049686"/>
      <w:del w:id="173" w:author="Neil Dewar (NESO)" w:date="2025-04-08T13:33:00Z">
        <w:r w:rsidRPr="00543982" w:rsidDel="00A623BC">
          <w:rPr>
            <w:rFonts w:ascii="Arial" w:hAnsi="Arial" w:cs="Arial"/>
            <w:b/>
          </w:rPr>
          <w:delText>The Locational Onshore Security Factor</w:delText>
        </w:r>
        <w:bookmarkEnd w:id="170"/>
        <w:bookmarkEnd w:id="172"/>
      </w:del>
    </w:p>
    <w:p w14:paraId="63C6B9DC" w14:textId="654CBD61" w:rsidR="006661FE" w:rsidDel="00A623BC" w:rsidRDefault="006661FE" w:rsidP="007D27B2">
      <w:pPr>
        <w:pStyle w:val="1"/>
        <w:numPr>
          <w:ilvl w:val="0"/>
          <w:numId w:val="89"/>
        </w:numPr>
        <w:jc w:val="both"/>
        <w:rPr>
          <w:del w:id="174" w:author="Neil Dewar (NESO)" w:date="2025-04-08T13:33:00Z"/>
        </w:rPr>
      </w:pPr>
      <w:del w:id="175" w:author="Neil Dewar (NESO)" w:date="2025-04-08T13:33:00Z">
        <w:r w:rsidDel="00A623BC">
          <w:delText xml:space="preserve">The locational onshore security factor </w:delText>
        </w:r>
        <w:r w:rsidR="005E3FB7" w:rsidDel="00A623BC">
          <w:delText xml:space="preserve">for everything other </w:delText>
        </w:r>
        <w:r w:rsidR="00EA233F" w:rsidDel="00A623BC">
          <w:delText>th</w:delText>
        </w:r>
        <w:r w:rsidR="00350AA3" w:rsidDel="00A623BC">
          <w:delText xml:space="preserve">an </w:delText>
        </w:r>
        <w:r w:rsidR="005E3FB7" w:rsidDel="00A623BC">
          <w:delText xml:space="preserve">Identified Onshore Circuits </w:delText>
        </w:r>
        <w:r w:rsidDel="00A623BC">
          <w:delText xml:space="preserve">is derived by running a secure DCLF ICRP transport study </w:delText>
        </w:r>
        <w:r w:rsidR="005E3FB7" w:rsidDel="00A623BC">
          <w:delText xml:space="preserve">of the network excluding local circuits and Identified Onshore Circuits </w:delText>
        </w:r>
        <w:r w:rsidDel="00A623BC">
          <w:delText>based on the same market background as used</w:delText>
        </w:r>
        <w:r w:rsidR="008A52EF" w:rsidDel="00A623BC">
          <w:delText xml:space="preserve"> for Zoning</w:delText>
        </w:r>
        <w:r w:rsidDel="00A623BC">
          <w:delText xml:space="preserve"> in the DCLF ICRP transport model. This calculates the nodal marginal costs where peak</w:delText>
        </w:r>
        <w:r w:rsidR="004633BA" w:rsidRPr="004633BA" w:rsidDel="00A623BC">
          <w:delText xml:space="preserve"> </w:delText>
        </w:r>
        <w:r w:rsidR="004633BA" w:rsidDel="00A623BC">
          <w:delText>net</w:delText>
        </w:r>
        <w:r w:rsidDel="00A623BC">
          <w:delTex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w:delText>
        </w:r>
        <w:r w:rsidDel="00A623BC">
          <w:lastRenderedPageBreak/>
          <w:delText xml:space="preserve">secure against a set of worse case contingencies in terms of maximum flow for each circuit. </w:delText>
        </w:r>
      </w:del>
    </w:p>
    <w:p w14:paraId="59D51EE3" w14:textId="4C0A1658" w:rsidR="006661FE" w:rsidDel="00A623BC" w:rsidRDefault="006661FE" w:rsidP="006661FE">
      <w:pPr>
        <w:pStyle w:val="1"/>
        <w:jc w:val="both"/>
        <w:rPr>
          <w:del w:id="176" w:author="Neil Dewar (NESO)" w:date="2025-04-08T13:33:00Z"/>
        </w:rPr>
      </w:pPr>
    </w:p>
    <w:p w14:paraId="600ECEDE" w14:textId="0B6A83CA" w:rsidR="006661FE" w:rsidDel="00A623BC" w:rsidRDefault="005E3FB7" w:rsidP="007D27B2">
      <w:pPr>
        <w:pStyle w:val="1"/>
        <w:numPr>
          <w:ilvl w:val="0"/>
          <w:numId w:val="89"/>
        </w:numPr>
        <w:jc w:val="both"/>
        <w:rPr>
          <w:del w:id="177" w:author="Neil Dewar (NESO)" w:date="2025-04-08T13:33:00Z"/>
        </w:rPr>
      </w:pPr>
      <w:del w:id="178" w:author="Neil Dewar (NESO)" w:date="2025-04-08T13:33:00Z">
        <w:r w:rsidDel="00A623BC">
          <w:delText>For the purposes of 14.15.88 t</w:delText>
        </w:r>
        <w:r w:rsidR="006661FE" w:rsidDel="00A623BC">
          <w:delText>he secured nodal cost differential is compared to that produced by the DCLF ICRP transport model and the resultant ratio of the two determines the locational security factor using the Least Squares Fit method. Further information may be obtained from the charging websit</w:delText>
        </w:r>
        <w:r w:rsidR="00D60ED8" w:rsidDel="00A623BC">
          <w:delText>e</w:delText>
        </w:r>
        <w:r w:rsidR="00A104FD" w:rsidDel="00A623BC">
          <w:rPr>
            <w:rStyle w:val="FootnoteReference"/>
            <w:color w:val="FFFFFF"/>
            <w:sz w:val="2"/>
          </w:rPr>
          <w:footnoteReference w:id="2"/>
        </w:r>
        <w:r w:rsidR="00D60ED8" w:rsidRPr="00A104FD" w:rsidDel="00A623BC">
          <w:rPr>
            <w:rStyle w:val="FootnoteReference"/>
            <w:vertAlign w:val="superscript"/>
          </w:rPr>
          <w:footnoteReference w:id="3"/>
        </w:r>
        <w:r w:rsidR="006661FE" w:rsidDel="00A623BC">
          <w:delText>.</w:delText>
        </w:r>
      </w:del>
    </w:p>
    <w:p w14:paraId="332303C6" w14:textId="104E8BAB" w:rsidR="00677152" w:rsidDel="00A623BC" w:rsidRDefault="00677152" w:rsidP="00CD5631">
      <w:pPr>
        <w:pStyle w:val="ListParagraph"/>
        <w:rPr>
          <w:del w:id="183" w:author="Neil Dewar (NESO)" w:date="2025-04-08T13:33:00Z"/>
        </w:rPr>
      </w:pPr>
    </w:p>
    <w:p w14:paraId="615496B3" w14:textId="1CF66A16" w:rsidR="005E3FB7" w:rsidDel="00A623BC" w:rsidRDefault="005E3FB7" w:rsidP="007D27B2">
      <w:pPr>
        <w:pStyle w:val="1"/>
        <w:numPr>
          <w:ilvl w:val="0"/>
          <w:numId w:val="89"/>
        </w:numPr>
        <w:jc w:val="both"/>
        <w:rPr>
          <w:del w:id="184" w:author="Neil Dewar (NESO)" w:date="2025-04-08T13:33:00Z"/>
        </w:rPr>
      </w:pPr>
      <w:del w:id="185" w:author="Neil Dewar (NESO)" w:date="2025-04-08T13:33:00Z">
        <w:r w:rsidDel="00A623BC">
          <w:delText>For the purposes of 14.15.88 t</w:delText>
        </w:r>
        <w:r w:rsidR="006661FE" w:rsidDel="00A623BC">
          <w:delText>he locational onshore security factor</w:delText>
        </w:r>
        <w:r w:rsidR="00B43C4C" w:rsidDel="00A623BC">
          <w:rPr>
            <w:color w:val="0070C0"/>
            <w:u w:val="single"/>
            <w:lang w:eastAsia="en-GB"/>
          </w:rPr>
          <w:delText>,</w:delText>
        </w:r>
        <w:r w:rsidR="006661FE" w:rsidDel="00A623BC">
          <w:delText xml:space="preserve"> derived </w:delText>
        </w:r>
        <w:r w:rsidR="00B43C4C" w:rsidRPr="00B43C4C" w:rsidDel="00A623BC">
          <w:delText>in accordance with paragraphs 14.15.88 and 14.15.89</w:delText>
        </w:r>
        <w:r w:rsidR="00412630" w:rsidRPr="00412630" w:rsidDel="00A623BC">
          <w:delText xml:space="preserve"> </w:delText>
        </w:r>
        <w:r w:rsidR="00412630" w:rsidRPr="00822EF2" w:rsidDel="00A623BC">
          <w:delText>and expressed to eight decimal places,</w:delText>
        </w:r>
        <w:r w:rsidR="00B43C4C" w:rsidDel="00A623BC">
          <w:delText xml:space="preserve"> </w:delText>
        </w:r>
        <w:r w:rsidR="006661FE" w:rsidDel="00A623BC">
          <w:delText xml:space="preserve">is based on an average from a number of studies conducted by </w:delText>
        </w:r>
        <w:r w:rsidR="00E71EB2" w:rsidRPr="00E71EB2" w:rsidDel="00A623BC">
          <w:rPr>
            <w:b/>
          </w:rPr>
          <w:delText>The Company</w:delText>
        </w:r>
        <w:r w:rsidR="006661FE" w:rsidDel="00A623BC">
          <w:delText xml:space="preserve"> to account for future network developments. Th</w:delText>
        </w:r>
        <w:r w:rsidR="00412630" w:rsidDel="00A623BC">
          <w:delText>is</w:delText>
        </w:r>
        <w:r w:rsidR="006661FE" w:rsidDel="00A623BC">
          <w:delText xml:space="preserve"> security factor is reviewed for each price control period and fixed for the duration.</w:delText>
        </w:r>
        <w:r w:rsidR="00D774A6" w:rsidDel="00A623BC">
          <w:delText xml:space="preserve"> </w:delText>
        </w:r>
        <w:r w:rsidR="00D774A6" w:rsidRPr="00D774A6" w:rsidDel="00A623BC">
          <w:delText xml:space="preserve">The locational onshore security factor which is currently applicable, is detailed in </w:delText>
        </w:r>
        <w:r w:rsidR="00E71EB2" w:rsidRPr="00E71EB2" w:rsidDel="00A623BC">
          <w:rPr>
            <w:b/>
          </w:rPr>
          <w:delText>The Company</w:delText>
        </w:r>
        <w:r w:rsidR="00D774A6" w:rsidRPr="00CD5631" w:rsidDel="00A623BC">
          <w:rPr>
            <w:b/>
          </w:rPr>
          <w:delText>'s</w:delText>
        </w:r>
        <w:r w:rsidR="00D774A6" w:rsidRPr="00D774A6" w:rsidDel="00A623BC">
          <w:delText xml:space="preserve"> </w:delText>
        </w:r>
        <w:r w:rsidR="00D774A6" w:rsidRPr="00CD5631" w:rsidDel="00A623BC">
          <w:rPr>
            <w:b/>
            <w:bCs/>
          </w:rPr>
          <w:delText>Statement of Use of System Charges</w:delText>
        </w:r>
        <w:r w:rsidR="00D774A6" w:rsidRPr="00D774A6" w:rsidDel="00A623BC">
          <w:delText xml:space="preserve">, which is available from the </w:delText>
        </w:r>
        <w:r w:rsidR="00D774A6" w:rsidRPr="00CD5631" w:rsidDel="00A623BC">
          <w:rPr>
            <w:b/>
            <w:bCs/>
          </w:rPr>
          <w:delText>Charging website</w:delText>
        </w:r>
        <w:r w:rsidR="00D774A6" w:rsidRPr="00D774A6" w:rsidDel="00A623BC">
          <w:delText>.</w:delText>
        </w:r>
      </w:del>
    </w:p>
    <w:p w14:paraId="05262DB8" w14:textId="1743A64E" w:rsidR="005E3FB7" w:rsidDel="00A623BC" w:rsidRDefault="00A30D36" w:rsidP="007D27B2">
      <w:pPr>
        <w:pStyle w:val="1"/>
        <w:numPr>
          <w:ilvl w:val="0"/>
          <w:numId w:val="121"/>
        </w:numPr>
        <w:jc w:val="both"/>
        <w:rPr>
          <w:del w:id="186" w:author="Neil Dewar (NESO)" w:date="2025-04-08T13:33:00Z"/>
        </w:rPr>
      </w:pPr>
      <w:del w:id="187" w:author="Neil Dewar (NESO)" w:date="2025-04-08T13:33:00Z">
        <w:r w:rsidDel="00A623BC">
          <w:delText>A</w:delText>
        </w:r>
        <w:r w:rsidR="005E3FB7" w:rsidRPr="005E3FB7" w:rsidDel="00A623BC">
          <w:delTex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delText>
        </w:r>
        <w:r w:rsidR="00E71EB2" w:rsidDel="00A623BC">
          <w:delText>4</w:delText>
        </w:r>
        <w:r w:rsidR="005E3FB7" w:rsidRPr="005E3FB7" w:rsidDel="00A623BC">
          <w:delText xml:space="preserve"> and 14.15.9</w:delText>
        </w:r>
        <w:r w:rsidR="00E71EB2" w:rsidDel="00A623BC">
          <w:delText>5</w:delText>
        </w:r>
        <w:r w:rsidR="005E3FB7" w:rsidRPr="005E3FB7" w:rsidDel="00A623BC">
          <w:delText>, this would result in an effective locational onshore security factor for Identified Onshore Circuits of 1.0.</w:delText>
        </w:r>
      </w:del>
    </w:p>
    <w:p w14:paraId="24B49368" w14:textId="77777777" w:rsidR="006661FE" w:rsidRDefault="006661FE" w:rsidP="006661FE">
      <w:pPr>
        <w:pStyle w:val="Heading3"/>
        <w:ind w:left="709"/>
        <w:jc w:val="both"/>
      </w:pPr>
      <w:bookmarkStart w:id="188" w:name="_Hlt506963614"/>
      <w:bookmarkEnd w:id="18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3980F7CC" w:rsidR="006661FE" w:rsidRDefault="006661FE" w:rsidP="007D27B2">
      <w:pPr>
        <w:pStyle w:val="1"/>
        <w:numPr>
          <w:ilvl w:val="0"/>
          <w:numId w:val="89"/>
        </w:numPr>
        <w:jc w:val="both"/>
      </w:pPr>
      <w:bookmarkStart w:id="18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actor is applied that is equal to</w:t>
      </w:r>
      <w:ins w:id="190" w:author="Neil Dewar (NESO)" w:date="2025-04-08T13:33:00Z">
        <w:r w:rsidR="001C5F1F">
          <w:t xml:space="preserve"> </w:t>
        </w:r>
      </w:ins>
      <w:ins w:id="191" w:author="Neil Dewar (NESO)" w:date="2025-04-08T13:34:00Z">
        <w:r w:rsidR="001C5F1F">
          <w:t>1.76</w:t>
        </w:r>
        <w:r w:rsidR="00CC1CA1">
          <w:t>.</w:t>
        </w:r>
        <w:r w:rsidR="001C5F1F">
          <w:t xml:space="preserve"> </w:t>
        </w:r>
      </w:ins>
      <w:del w:id="192" w:author="Neil Dewar (NESO)" w:date="2025-04-08T13:34:00Z">
        <w:r w:rsidRPr="00CC223F" w:rsidDel="00CC1CA1">
          <w:delText xml:space="preserve"> the </w:delText>
        </w:r>
        <w:r w:rsidDel="00CC1CA1">
          <w:delText>l</w:delText>
        </w:r>
        <w:r w:rsidRPr="00CC223F" w:rsidDel="00CC1CA1">
          <w:delText xml:space="preserve">ocational </w:delText>
        </w:r>
        <w:r w:rsidDel="00CC1CA1">
          <w:delText>s</w:delText>
        </w:r>
        <w:r w:rsidRPr="00CC223F" w:rsidDel="00CC1CA1">
          <w:delText xml:space="preserve">ecurity </w:delText>
        </w:r>
        <w:r w:rsidDel="00CC1CA1">
          <w:delText>f</w:delText>
        </w:r>
        <w:r w:rsidRPr="00CC223F" w:rsidDel="00CC1CA1">
          <w:delText xml:space="preserve">actor, </w:delText>
        </w:r>
        <w:r w:rsidR="00D774A6" w:rsidRPr="00D774A6" w:rsidDel="00CC1CA1">
          <w:delText>derived in accordance with paragraphs 14.15.88 and 14.15.90</w:delText>
        </w:r>
        <w:r w:rsidR="00D774A6" w:rsidDel="00CC1CA1">
          <w:delText>.</w:delText>
        </w:r>
      </w:del>
      <w:bookmarkEnd w:id="18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3F4D7656"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w:t>
      </w:r>
      <w:ins w:id="193" w:author="Neil Dewar (NESO)" w:date="2025-04-08T13:35:00Z">
        <w:r w:rsidR="00CD149B">
          <w:t>1.76</w:t>
        </w:r>
        <w:r w:rsidR="003A0616">
          <w:t>.</w:t>
        </w:r>
      </w:ins>
      <w:del w:id="194" w:author="Neil Dewar (NESO)" w:date="2025-04-08T13:35:00Z">
        <w:r w:rsidR="006661FE" w:rsidDel="003A0616">
          <w:delText xml:space="preserve">the locational onshore security factor, derived </w:delText>
        </w:r>
        <w:r w:rsidR="00D774A6" w:rsidRPr="00D774A6" w:rsidDel="003A0616">
          <w:delText>in accordance with 14.15.88-14.15.90</w:delText>
        </w:r>
        <w:r w:rsidR="00D774A6" w:rsidDel="003A0616">
          <w:delText>.</w:delText>
        </w:r>
      </w:del>
    </w:p>
    <w:p w14:paraId="1DD00CA4" w14:textId="77777777" w:rsidR="00277DA2" w:rsidRPr="00277DA2" w:rsidRDefault="00277DA2" w:rsidP="00277DA2">
      <w:pPr>
        <w:pStyle w:val="1"/>
        <w:jc w:val="both"/>
      </w:pPr>
    </w:p>
    <w:p w14:paraId="5181BF00" w14:textId="0DD207B9"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 xml:space="preserve">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t>
      </w:r>
      <w:del w:id="195" w:author="Neil Dewar (NESO)" w:date="2025-04-08T13:36:00Z">
        <w:r w:rsidR="00277DA2" w:rsidRPr="00277DA2" w:rsidDel="003A0616">
          <w:delText>which may be greater than</w:delText>
        </w:r>
        <w:r w:rsidR="00D774A6" w:rsidDel="003A0616">
          <w:delText xml:space="preserve"> </w:delText>
        </w:r>
        <w:r w:rsidR="00D774A6" w:rsidRPr="00D774A6" w:rsidDel="003A0616">
          <w:delText>the locational onshore security factor</w:delText>
        </w:r>
        <w:r w:rsidR="00277DA2" w:rsidRPr="00277DA2" w:rsidDel="003A0616">
          <w:delText xml:space="preserve">, </w:delText>
        </w:r>
      </w:del>
      <w:r w:rsidR="00277DA2" w:rsidRPr="00277DA2">
        <w:t xml:space="preserve">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96" w:name="_Toc49661114"/>
      <w:bookmarkStart w:id="197" w:name="_Toc274049687"/>
      <w:r w:rsidRPr="00887323">
        <w:rPr>
          <w:rFonts w:ascii="Arial" w:hAnsi="Arial" w:cs="Arial"/>
          <w:b/>
        </w:rPr>
        <w:t>Initial Transport Tariff</w:t>
      </w:r>
      <w:bookmarkEnd w:id="196"/>
      <w:bookmarkEnd w:id="197"/>
    </w:p>
    <w:p w14:paraId="3F6B1550" w14:textId="06CB5F04"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w:t>
      </w:r>
      <w:del w:id="198" w:author="Neil Dewar (NESO)" w:date="2025-04-08T13:37:00Z">
        <w:r w:rsidR="006661FE" w:rsidDel="009A6312">
          <w:delText xml:space="preserve">and the locational security factor </w:delText>
        </w:r>
      </w:del>
      <w:r w:rsidR="006661FE">
        <w:t xml:space="preserve">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0C1EC62" w14:textId="77777777" w:rsidR="0007780D" w:rsidRDefault="0007780D" w:rsidP="006661FE">
      <w:pPr>
        <w:ind w:firstLine="720"/>
        <w:jc w:val="both"/>
        <w:rPr>
          <w:ins w:id="199" w:author="Neil Dewar (NESO)" w:date="2025-04-08T13:42:00Z"/>
          <w:rFonts w:ascii="Arial" w:hAnsi="Arial"/>
          <w:sz w:val="22"/>
        </w:rPr>
      </w:pPr>
    </w:p>
    <w:p w14:paraId="22DBA740" w14:textId="77777777" w:rsidR="0007780D" w:rsidRDefault="0007780D" w:rsidP="006661FE">
      <w:pPr>
        <w:ind w:firstLine="720"/>
        <w:jc w:val="both"/>
        <w:rPr>
          <w:ins w:id="200" w:author="Neil Dewar (NESO)" w:date="2025-04-08T13:42:00Z"/>
          <w:rFonts w:ascii="Arial" w:hAnsi="Arial"/>
          <w:sz w:val="22"/>
        </w:rPr>
      </w:pPr>
    </w:p>
    <w:p w14:paraId="64A53F3B" w14:textId="77777777" w:rsidR="0007780D" w:rsidRDefault="0007780D" w:rsidP="006661FE">
      <w:pPr>
        <w:ind w:firstLine="720"/>
        <w:jc w:val="both"/>
        <w:rPr>
          <w:ins w:id="201" w:author="Neil Dewar (NESO)" w:date="2025-04-08T13:42:00Z"/>
          <w:rFonts w:ascii="Arial" w:hAnsi="Arial"/>
          <w:sz w:val="22"/>
        </w:rPr>
      </w:pPr>
    </w:p>
    <w:p w14:paraId="62CB5AA2" w14:textId="77777777" w:rsidR="0007780D" w:rsidRDefault="0007780D" w:rsidP="006661FE">
      <w:pPr>
        <w:ind w:firstLine="720"/>
        <w:jc w:val="both"/>
        <w:rPr>
          <w:ins w:id="202" w:author="Neil Dewar (NESO)" w:date="2025-04-08T13:42:00Z"/>
          <w:rFonts w:ascii="Arial" w:hAnsi="Arial"/>
          <w:sz w:val="22"/>
        </w:rPr>
      </w:pPr>
    </w:p>
    <w:p w14:paraId="51D87330" w14:textId="7A6A805D" w:rsidR="00D61FE5" w:rsidRDefault="008D114E" w:rsidP="006661FE">
      <w:pPr>
        <w:ind w:firstLine="720"/>
        <w:jc w:val="both"/>
        <w:rPr>
          <w:ins w:id="203" w:author="Neil Dewar (NESO)" w:date="2025-04-08T13:40:00Z"/>
          <w:rFonts w:ascii="Arial" w:hAnsi="Arial"/>
          <w:sz w:val="22"/>
        </w:rPr>
      </w:pPr>
      <w:ins w:id="204" w:author="Neil Dewar (NESO)" w:date="2025-04-08T13:40:00Z">
        <w:r>
          <w:rPr>
            <w:rFonts w:ascii="Arial" w:hAnsi="Arial"/>
            <w:sz w:val="22"/>
          </w:rPr>
          <w:lastRenderedPageBreak/>
          <w:t>Delete above calculation, as is a picture and replace with</w:t>
        </w:r>
      </w:ins>
    </w:p>
    <w:p w14:paraId="31455B10" w14:textId="77777777" w:rsidR="00115B9E" w:rsidRDefault="00115B9E" w:rsidP="006661FE">
      <w:pPr>
        <w:ind w:firstLine="720"/>
        <w:jc w:val="both"/>
        <w:rPr>
          <w:ins w:id="205" w:author="Neil Dewar (NESO)" w:date="2025-04-08T13:40:00Z"/>
          <w:rFonts w:ascii="Arial" w:hAnsi="Arial"/>
          <w:sz w:val="22"/>
        </w:rPr>
      </w:pPr>
    </w:p>
    <w:p w14:paraId="53A55628" w14:textId="77777777" w:rsidR="00115B9E" w:rsidRDefault="00115B9E" w:rsidP="006661FE">
      <w:pPr>
        <w:ind w:firstLine="720"/>
        <w:jc w:val="both"/>
        <w:rPr>
          <w:ins w:id="206" w:author="Neil Dewar (NESO)" w:date="2025-04-08T13:38:00Z"/>
          <w:rFonts w:ascii="Arial" w:hAnsi="Arial"/>
          <w:sz w:val="22"/>
        </w:rPr>
      </w:pPr>
    </w:p>
    <w:p w14:paraId="3CAE8ED2" w14:textId="77777777" w:rsidR="00DB59AB" w:rsidRPr="00DB59AB" w:rsidRDefault="00DB59AB" w:rsidP="00E34E2B">
      <w:pPr>
        <w:ind w:left="2160" w:firstLine="720"/>
        <w:jc w:val="both"/>
        <w:rPr>
          <w:ins w:id="207" w:author="Neil Dewar (NESO)" w:date="2025-04-08T13:42:00Z"/>
          <w:rFonts w:ascii="Arial" w:hAnsi="Arial"/>
          <w:i/>
          <w:iCs/>
          <w:sz w:val="22"/>
          <w:vertAlign w:val="subscript"/>
        </w:rPr>
      </w:pPr>
      <w:ins w:id="208" w:author="Neil Dewar (NESO)" w:date="2025-04-08T13:42:00Z">
        <w:r w:rsidRPr="00DB59AB">
          <w:rPr>
            <w:rFonts w:ascii="Arial" w:hAnsi="Arial"/>
            <w:i/>
            <w:iCs/>
            <w:sz w:val="22"/>
          </w:rPr>
          <w:t>ZMkm</w:t>
        </w:r>
        <w:r w:rsidRPr="00DB59AB">
          <w:rPr>
            <w:rFonts w:ascii="Arial" w:hAnsi="Arial"/>
            <w:i/>
            <w:iCs/>
            <w:sz w:val="22"/>
            <w:vertAlign w:val="subscript"/>
          </w:rPr>
          <w:t>GiPS</w:t>
        </w:r>
        <w:r w:rsidRPr="00DB59AB">
          <w:rPr>
            <w:rFonts w:ascii="Arial" w:hAnsi="Arial"/>
            <w:i/>
            <w:iCs/>
            <w:sz w:val="22"/>
          </w:rPr>
          <w:t xml:space="preserve"> x EC </w:t>
        </w:r>
        <w:r w:rsidRPr="00E34E2B">
          <w:rPr>
            <w:rFonts w:ascii="Arial" w:hAnsi="Arial"/>
            <w:i/>
            <w:iCs/>
            <w:strike/>
            <w:sz w:val="22"/>
          </w:rPr>
          <w:t>x LSF</w:t>
        </w:r>
        <w:r w:rsidRPr="00DB59AB">
          <w:rPr>
            <w:rFonts w:ascii="Arial" w:hAnsi="Arial"/>
            <w:i/>
            <w:iCs/>
            <w:sz w:val="22"/>
          </w:rPr>
          <w:t xml:space="preserve"> = ITT</w:t>
        </w:r>
        <w:r w:rsidRPr="00DB59AB">
          <w:rPr>
            <w:rFonts w:ascii="Arial" w:hAnsi="Arial"/>
            <w:i/>
            <w:iCs/>
            <w:sz w:val="22"/>
            <w:vertAlign w:val="subscript"/>
          </w:rPr>
          <w:t>GiPS</w:t>
        </w:r>
      </w:ins>
    </w:p>
    <w:p w14:paraId="0FA9E43C" w14:textId="77777777" w:rsidR="00DB59AB" w:rsidRPr="00DB59AB" w:rsidRDefault="00DB59AB" w:rsidP="00E34E2B">
      <w:pPr>
        <w:ind w:left="2160" w:firstLine="720"/>
        <w:jc w:val="both"/>
        <w:rPr>
          <w:ins w:id="209" w:author="Neil Dewar (NESO)" w:date="2025-04-08T13:42:00Z"/>
          <w:rFonts w:ascii="Arial" w:hAnsi="Arial"/>
          <w:sz w:val="22"/>
        </w:rPr>
      </w:pPr>
      <w:ins w:id="210" w:author="Neil Dewar (NESO)" w:date="2025-04-08T13:42:00Z">
        <w:r w:rsidRPr="00DB59AB">
          <w:rPr>
            <w:rFonts w:ascii="Arial" w:hAnsi="Arial"/>
            <w:sz w:val="22"/>
          </w:rPr>
          <w:t>ZMkm</w:t>
        </w:r>
        <w:r w:rsidRPr="00DB59AB">
          <w:rPr>
            <w:rFonts w:ascii="Arial" w:hAnsi="Arial"/>
            <w:sz w:val="22"/>
            <w:vertAlign w:val="subscript"/>
          </w:rPr>
          <w:t>GiYRNS</w:t>
        </w:r>
        <w:r w:rsidRPr="00DB59AB">
          <w:rPr>
            <w:rFonts w:ascii="Arial" w:hAnsi="Arial"/>
            <w:sz w:val="22"/>
          </w:rPr>
          <w:t xml:space="preserve"> x EC </w:t>
        </w:r>
        <w:r w:rsidRPr="00E34E2B">
          <w:rPr>
            <w:rFonts w:ascii="Arial" w:hAnsi="Arial"/>
            <w:strike/>
            <w:sz w:val="22"/>
          </w:rPr>
          <w:t>x</w:t>
        </w:r>
        <w:r w:rsidRPr="00DB59AB">
          <w:rPr>
            <w:rFonts w:ascii="Arial" w:hAnsi="Arial"/>
            <w:sz w:val="22"/>
          </w:rPr>
          <w:t xml:space="preserve"> </w:t>
        </w:r>
        <w:r w:rsidRPr="00E34E2B">
          <w:rPr>
            <w:rFonts w:ascii="Arial" w:hAnsi="Arial"/>
            <w:strike/>
            <w:sz w:val="22"/>
          </w:rPr>
          <w:t>LSF</w:t>
        </w:r>
        <w:r w:rsidRPr="00DB59AB">
          <w:rPr>
            <w:rFonts w:ascii="Arial" w:hAnsi="Arial"/>
            <w:sz w:val="22"/>
          </w:rPr>
          <w:t xml:space="preserve"> = ITT </w:t>
        </w:r>
        <w:r w:rsidRPr="00DB59AB">
          <w:rPr>
            <w:rFonts w:ascii="Arial" w:hAnsi="Arial"/>
            <w:sz w:val="22"/>
            <w:vertAlign w:val="subscript"/>
          </w:rPr>
          <w:t>GiYRNS</w:t>
        </w:r>
      </w:ins>
    </w:p>
    <w:p w14:paraId="4427B12A" w14:textId="03A59264" w:rsidR="00D61FE5" w:rsidRDefault="00DB59AB" w:rsidP="00E34E2B">
      <w:pPr>
        <w:ind w:left="2160" w:firstLine="720"/>
        <w:jc w:val="both"/>
        <w:rPr>
          <w:ins w:id="211" w:author="Neil Dewar (NESO)" w:date="2025-04-08T13:38:00Z"/>
          <w:rFonts w:ascii="Arial" w:hAnsi="Arial"/>
          <w:sz w:val="22"/>
        </w:rPr>
      </w:pPr>
      <w:ins w:id="212" w:author="Neil Dewar (NESO)" w:date="2025-04-08T13:42:00Z">
        <w:r w:rsidRPr="00DB59AB">
          <w:rPr>
            <w:rFonts w:ascii="Arial" w:hAnsi="Arial"/>
            <w:sz w:val="22"/>
          </w:rPr>
          <w:t>ZMkm</w:t>
        </w:r>
        <w:r w:rsidRPr="00DB59AB">
          <w:rPr>
            <w:rFonts w:ascii="Arial" w:hAnsi="Arial"/>
            <w:sz w:val="22"/>
            <w:vertAlign w:val="subscript"/>
          </w:rPr>
          <w:t>GiYRS</w:t>
        </w:r>
        <w:r w:rsidRPr="00DB59AB">
          <w:rPr>
            <w:rFonts w:ascii="Arial" w:hAnsi="Arial"/>
            <w:sz w:val="22"/>
          </w:rPr>
          <w:t xml:space="preserve"> x EC </w:t>
        </w:r>
        <w:r w:rsidRPr="00E34E2B">
          <w:rPr>
            <w:rFonts w:ascii="Arial" w:hAnsi="Arial"/>
            <w:strike/>
            <w:sz w:val="22"/>
          </w:rPr>
          <w:t>x LSF</w:t>
        </w:r>
        <w:r w:rsidRPr="00DB59AB">
          <w:rPr>
            <w:rFonts w:ascii="Arial" w:hAnsi="Arial"/>
            <w:sz w:val="22"/>
          </w:rPr>
          <w:t xml:space="preserve"> = </w:t>
        </w:r>
        <w:r w:rsidRPr="00DB59AB">
          <w:rPr>
            <w:rFonts w:ascii="Arial" w:hAnsi="Arial"/>
            <w:sz w:val="22"/>
            <w:vertAlign w:val="subscript"/>
          </w:rPr>
          <w:t>ITTGiYRS</w:t>
        </w:r>
      </w:ins>
    </w:p>
    <w:p w14:paraId="29766380" w14:textId="77777777" w:rsidR="0007780D" w:rsidRDefault="0007780D" w:rsidP="006661FE">
      <w:pPr>
        <w:ind w:firstLine="720"/>
        <w:jc w:val="both"/>
        <w:rPr>
          <w:ins w:id="213" w:author="Neil Dewar (NESO)" w:date="2025-04-08T13:42:00Z"/>
          <w:rFonts w:ascii="Arial" w:hAnsi="Arial"/>
          <w:sz w:val="22"/>
        </w:rPr>
      </w:pPr>
    </w:p>
    <w:p w14:paraId="479DEEF0" w14:textId="2DEE4915"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2A2476BB" w:rsidR="006661FE" w:rsidDel="00C56135" w:rsidRDefault="006661FE" w:rsidP="006661FE">
      <w:pPr>
        <w:pStyle w:val="Variableexplanation"/>
        <w:tabs>
          <w:tab w:val="clear" w:pos="1134"/>
          <w:tab w:val="clear" w:pos="1418"/>
          <w:tab w:val="clear" w:pos="1701"/>
        </w:tabs>
        <w:ind w:firstLine="720"/>
        <w:rPr>
          <w:del w:id="214" w:author="Neil Dewar (NESO)" w:date="2025-04-08T13:47:00Z"/>
          <w:rFonts w:ascii="Arial" w:hAnsi="Arial"/>
          <w:sz w:val="22"/>
        </w:rPr>
      </w:pPr>
      <w:del w:id="215" w:author="Neil Dewar (NESO)" w:date="2025-04-08T13:47:00Z">
        <w:r w:rsidDel="00C56135">
          <w:rPr>
            <w:rFonts w:ascii="Arial" w:hAnsi="Arial"/>
            <w:sz w:val="22"/>
          </w:rPr>
          <w:delText>LSF</w:delText>
        </w:r>
        <w:r w:rsidDel="00C56135">
          <w:rPr>
            <w:rFonts w:ascii="Arial" w:hAnsi="Arial"/>
            <w:sz w:val="22"/>
          </w:rPr>
          <w:tab/>
        </w:r>
        <w:r w:rsidDel="00C56135">
          <w:rPr>
            <w:rFonts w:ascii="Arial" w:hAnsi="Arial"/>
            <w:sz w:val="22"/>
          </w:rPr>
          <w:tab/>
          <w:delText>=</w:delText>
        </w:r>
        <w:r w:rsidDel="00C56135">
          <w:rPr>
            <w:rFonts w:ascii="Arial" w:hAnsi="Arial"/>
            <w:sz w:val="22"/>
          </w:rPr>
          <w:tab/>
          <w:delText>Locational Security Factor</w:delText>
        </w:r>
        <w:r w:rsidDel="00C56135">
          <w:rPr>
            <w:rFonts w:ascii="Arial" w:hAnsi="Arial"/>
            <w:sz w:val="22"/>
          </w:rPr>
          <w:fldChar w:fldCharType="begin"/>
        </w:r>
        <w:r w:rsidDel="00C56135">
          <w:rPr>
            <w:rFonts w:ascii="Arial" w:hAnsi="Arial"/>
          </w:rPr>
          <w:delInstrText xml:space="preserve"> XE "Expansion Constant" </w:delInstrText>
        </w:r>
        <w:r w:rsidDel="00C56135">
          <w:rPr>
            <w:rFonts w:ascii="Arial" w:hAnsi="Arial"/>
            <w:sz w:val="22"/>
          </w:rPr>
          <w:fldChar w:fldCharType="end"/>
        </w:r>
      </w:del>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E9E4A08"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w:t>
      </w:r>
      <w:del w:id="216" w:author="Neil Dewar (NESO)" w:date="2025-04-08T14:01:00Z">
        <w:r w:rsidDel="00D33666">
          <w:delText xml:space="preserve">and the locational security factor </w:delText>
        </w:r>
      </w:del>
      <w:r>
        <w:t xml:space="preserve">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686F558E" w14:textId="7855582F" w:rsidR="003C31A9" w:rsidRDefault="003C31A9" w:rsidP="006661FE">
      <w:pPr>
        <w:ind w:firstLine="720"/>
        <w:jc w:val="both"/>
        <w:rPr>
          <w:ins w:id="217" w:author="Neil Dewar (NESO)" w:date="2025-04-08T13:47:00Z"/>
          <w:rFonts w:ascii="Arial" w:hAnsi="Arial"/>
          <w:sz w:val="22"/>
        </w:rPr>
      </w:pPr>
      <w:ins w:id="218" w:author="Neil Dewar (NESO)" w:date="2025-04-08T13:46:00Z">
        <w:r>
          <w:rPr>
            <w:rFonts w:ascii="Arial" w:hAnsi="Arial"/>
            <w:sz w:val="22"/>
          </w:rPr>
          <w:t>Delete</w:t>
        </w:r>
        <w:r w:rsidR="009C434F">
          <w:rPr>
            <w:rFonts w:ascii="Arial" w:hAnsi="Arial"/>
            <w:sz w:val="22"/>
          </w:rPr>
          <w:t xml:space="preserve"> above calculation and replace with</w:t>
        </w:r>
      </w:ins>
    </w:p>
    <w:p w14:paraId="77D35C87" w14:textId="77777777" w:rsidR="009C434F" w:rsidRDefault="009C434F" w:rsidP="006661FE">
      <w:pPr>
        <w:ind w:firstLine="720"/>
        <w:jc w:val="both"/>
        <w:rPr>
          <w:ins w:id="219" w:author="Neil Dewar (NESO)" w:date="2025-04-08T13:47:00Z"/>
          <w:rFonts w:ascii="Arial" w:hAnsi="Arial"/>
          <w:sz w:val="22"/>
        </w:rPr>
      </w:pPr>
    </w:p>
    <w:p w14:paraId="09E3F6EE" w14:textId="77777777" w:rsidR="00C4444D" w:rsidRPr="00C4444D" w:rsidRDefault="00C4444D" w:rsidP="00E34E2B">
      <w:pPr>
        <w:spacing w:after="160" w:line="259" w:lineRule="auto"/>
        <w:ind w:left="2160" w:firstLine="720"/>
        <w:rPr>
          <w:ins w:id="220" w:author="Neil Dewar (NESO)" w:date="2025-04-08T13:48:00Z"/>
          <w:rFonts w:ascii="Aptos" w:eastAsia="Aptos" w:hAnsi="Aptos"/>
          <w:i/>
          <w:iCs/>
          <w:kern w:val="2"/>
          <w:sz w:val="22"/>
          <w:szCs w:val="22"/>
          <w:lang w:eastAsia="en-US"/>
          <w14:ligatures w14:val="standardContextual"/>
        </w:rPr>
      </w:pPr>
      <w:ins w:id="221" w:author="Neil Dewar (NESO)" w:date="2025-04-08T13:48:00Z">
        <w:r w:rsidRPr="00C4444D">
          <w:rPr>
            <w:rFonts w:ascii="Aptos" w:eastAsia="Aptos" w:hAnsi="Aptos"/>
            <w:i/>
            <w:iCs/>
            <w:kern w:val="2"/>
            <w:sz w:val="22"/>
            <w:szCs w:val="22"/>
            <w:lang w:eastAsia="en-US"/>
            <w14:ligatures w14:val="standardContextual"/>
          </w:rPr>
          <w:t>ZMkm</w:t>
        </w:r>
        <w:r w:rsidRPr="00C4444D">
          <w:rPr>
            <w:rFonts w:ascii="Aptos" w:eastAsia="Aptos" w:hAnsi="Aptos"/>
            <w:i/>
            <w:iCs/>
            <w:kern w:val="2"/>
            <w:sz w:val="22"/>
            <w:szCs w:val="22"/>
            <w:vertAlign w:val="subscript"/>
            <w:lang w:eastAsia="en-US"/>
            <w14:ligatures w14:val="standardContextual"/>
          </w:rPr>
          <w:t>DIPS</w:t>
        </w:r>
        <w:r w:rsidRPr="00C4444D">
          <w:rPr>
            <w:rFonts w:ascii="Aptos" w:eastAsia="Aptos" w:hAnsi="Aptos"/>
            <w:i/>
            <w:iCs/>
            <w:kern w:val="2"/>
            <w:sz w:val="22"/>
            <w:szCs w:val="22"/>
            <w:lang w:eastAsia="en-US"/>
            <w14:ligatures w14:val="standardContextual"/>
          </w:rPr>
          <w:t xml:space="preserve"> x EC </w:t>
        </w:r>
        <w:r w:rsidRPr="00C4444D">
          <w:rPr>
            <w:rFonts w:ascii="Aptos" w:eastAsia="Aptos" w:hAnsi="Aptos"/>
            <w:i/>
            <w:iCs/>
            <w:strike/>
            <w:kern w:val="2"/>
            <w:sz w:val="22"/>
            <w:szCs w:val="22"/>
            <w:lang w:eastAsia="en-US"/>
            <w14:ligatures w14:val="standardContextual"/>
          </w:rPr>
          <w:t>x LSF</w:t>
        </w:r>
        <w:r w:rsidRPr="00C4444D">
          <w:rPr>
            <w:rFonts w:ascii="Aptos" w:eastAsia="Aptos" w:hAnsi="Aptos"/>
            <w:i/>
            <w:iCs/>
            <w:kern w:val="2"/>
            <w:sz w:val="22"/>
            <w:szCs w:val="22"/>
            <w:lang w:eastAsia="en-US"/>
            <w14:ligatures w14:val="standardContextual"/>
          </w:rPr>
          <w:t xml:space="preserve"> = ITT </w:t>
        </w:r>
        <w:r w:rsidRPr="00C4444D">
          <w:rPr>
            <w:rFonts w:ascii="Aptos" w:eastAsia="Aptos" w:hAnsi="Aptos"/>
            <w:i/>
            <w:iCs/>
            <w:kern w:val="2"/>
            <w:sz w:val="22"/>
            <w:szCs w:val="22"/>
            <w:vertAlign w:val="subscript"/>
            <w:lang w:eastAsia="en-US"/>
            <w14:ligatures w14:val="standardContextual"/>
          </w:rPr>
          <w:t>DiPS</w:t>
        </w:r>
      </w:ins>
    </w:p>
    <w:p w14:paraId="0984CC46" w14:textId="77777777" w:rsidR="00C4444D" w:rsidRPr="00C4444D" w:rsidRDefault="00C4444D" w:rsidP="00E34E2B">
      <w:pPr>
        <w:spacing w:after="160" w:line="259" w:lineRule="auto"/>
        <w:ind w:left="2160" w:firstLine="720"/>
        <w:rPr>
          <w:ins w:id="222" w:author="Neil Dewar (NESO)" w:date="2025-04-08T13:48:00Z"/>
          <w:rFonts w:ascii="Aptos" w:eastAsia="Aptos" w:hAnsi="Aptos"/>
          <w:i/>
          <w:iCs/>
          <w:kern w:val="2"/>
          <w:sz w:val="22"/>
          <w:szCs w:val="22"/>
          <w:lang w:eastAsia="en-US"/>
          <w14:ligatures w14:val="standardContextual"/>
        </w:rPr>
      </w:pPr>
      <w:ins w:id="223" w:author="Neil Dewar (NESO)" w:date="2025-04-08T13:48:00Z">
        <w:r w:rsidRPr="00C4444D">
          <w:rPr>
            <w:rFonts w:ascii="Aptos" w:eastAsia="Aptos" w:hAnsi="Aptos"/>
            <w:i/>
            <w:iCs/>
            <w:kern w:val="2"/>
            <w:sz w:val="22"/>
            <w:szCs w:val="22"/>
            <w:lang w:eastAsia="en-US"/>
            <w14:ligatures w14:val="standardContextual"/>
          </w:rPr>
          <w:t>ZMkm</w:t>
        </w:r>
        <w:r w:rsidRPr="00C4444D">
          <w:rPr>
            <w:rFonts w:ascii="Aptos" w:eastAsia="Aptos" w:hAnsi="Aptos"/>
            <w:i/>
            <w:iCs/>
            <w:kern w:val="2"/>
            <w:sz w:val="22"/>
            <w:szCs w:val="22"/>
            <w:vertAlign w:val="subscript"/>
            <w:lang w:eastAsia="en-US"/>
            <w14:ligatures w14:val="standardContextual"/>
          </w:rPr>
          <w:t>DiYR</w:t>
        </w:r>
        <w:r w:rsidRPr="00C4444D">
          <w:rPr>
            <w:rFonts w:ascii="Aptos" w:eastAsia="Aptos" w:hAnsi="Aptos"/>
            <w:i/>
            <w:iCs/>
            <w:kern w:val="2"/>
            <w:sz w:val="22"/>
            <w:szCs w:val="22"/>
            <w:lang w:eastAsia="en-US"/>
            <w14:ligatures w14:val="standardContextual"/>
          </w:rPr>
          <w:t xml:space="preserve"> x EC </w:t>
        </w:r>
        <w:r w:rsidRPr="00C4444D">
          <w:rPr>
            <w:rFonts w:ascii="Aptos" w:eastAsia="Aptos" w:hAnsi="Aptos"/>
            <w:i/>
            <w:iCs/>
            <w:strike/>
            <w:kern w:val="2"/>
            <w:sz w:val="22"/>
            <w:szCs w:val="22"/>
            <w:lang w:eastAsia="en-US"/>
            <w14:ligatures w14:val="standardContextual"/>
          </w:rPr>
          <w:t>x LSF</w:t>
        </w:r>
        <w:r w:rsidRPr="00C4444D">
          <w:rPr>
            <w:rFonts w:ascii="Aptos" w:eastAsia="Aptos" w:hAnsi="Aptos"/>
            <w:i/>
            <w:iCs/>
            <w:kern w:val="2"/>
            <w:sz w:val="22"/>
            <w:szCs w:val="22"/>
            <w:lang w:eastAsia="en-US"/>
            <w14:ligatures w14:val="standardContextual"/>
          </w:rPr>
          <w:t xml:space="preserve"> = ITT</w:t>
        </w:r>
        <w:r w:rsidRPr="00C4444D">
          <w:rPr>
            <w:rFonts w:ascii="Aptos" w:eastAsia="Aptos" w:hAnsi="Aptos"/>
            <w:i/>
            <w:iCs/>
            <w:kern w:val="2"/>
            <w:sz w:val="22"/>
            <w:szCs w:val="22"/>
            <w:vertAlign w:val="subscript"/>
            <w:lang w:eastAsia="en-US"/>
            <w14:ligatures w14:val="standardContextual"/>
          </w:rPr>
          <w:t>DiYR</w:t>
        </w:r>
      </w:ins>
    </w:p>
    <w:p w14:paraId="2A62B850" w14:textId="77777777" w:rsidR="009C434F" w:rsidRDefault="009C434F" w:rsidP="006661FE">
      <w:pPr>
        <w:ind w:firstLine="720"/>
        <w:jc w:val="both"/>
        <w:rPr>
          <w:ins w:id="224" w:author="Neil Dewar (NESO)" w:date="2025-04-08T13:47:00Z"/>
          <w:rFonts w:ascii="Arial" w:hAnsi="Arial"/>
          <w:sz w:val="22"/>
        </w:rPr>
      </w:pPr>
    </w:p>
    <w:p w14:paraId="50C23D74" w14:textId="77777777" w:rsidR="00C56135" w:rsidRDefault="00C56135" w:rsidP="006661FE">
      <w:pPr>
        <w:ind w:firstLine="720"/>
        <w:jc w:val="both"/>
        <w:rPr>
          <w:ins w:id="225" w:author="Neil Dewar (NESO)" w:date="2025-04-08T13:47:00Z"/>
          <w:rFonts w:ascii="Arial" w:hAnsi="Arial"/>
          <w:sz w:val="22"/>
        </w:rPr>
      </w:pPr>
    </w:p>
    <w:p w14:paraId="46242FB7" w14:textId="77777777" w:rsidR="00C56135" w:rsidRDefault="00C56135" w:rsidP="006661FE">
      <w:pPr>
        <w:ind w:firstLine="720"/>
        <w:jc w:val="both"/>
        <w:rPr>
          <w:ins w:id="226" w:author="Neil Dewar (NESO)" w:date="2025-04-08T13:46:00Z"/>
          <w:rFonts w:ascii="Arial" w:hAnsi="Arial"/>
          <w:sz w:val="22"/>
        </w:rPr>
      </w:pPr>
    </w:p>
    <w:p w14:paraId="20D920F3" w14:textId="66B27CEC"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 xml:space="preserve">demand and generation capacity to gain an estimate of the initial </w:t>
      </w:r>
      <w:r>
        <w:lastRenderedPageBreak/>
        <w:t>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lastRenderedPageBreak/>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lastRenderedPageBreak/>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E268A5"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m:t>
          </m:r>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lastRenderedPageBreak/>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E268A5"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E268A5" w:rsidP="00970793">
      <w:pPr>
        <w:ind w:left="1627"/>
        <w:jc w:val="cente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m:t>
                  </m:r>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lastRenderedPageBreak/>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227"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E268A5"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m:t>
              </m:r>
              <m:r>
                <w:rPr>
                  <w:rFonts w:ascii="Cambria Math" w:hAnsi="Cambria Math" w:cs="Arial"/>
                </w:rPr>
                <m:t>=1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228" w:name="_Toc208554779"/>
      <w:bookmarkStart w:id="229" w:name="_Toc208745842"/>
      <w:bookmarkStart w:id="230" w:name="_Toc274049688"/>
      <w:r w:rsidRPr="00D76842">
        <w:rPr>
          <w:color w:val="auto"/>
        </w:rPr>
        <w:t>Deriving the Final Local Tariff</w:t>
      </w:r>
      <w:bookmarkEnd w:id="228"/>
      <w:bookmarkEnd w:id="229"/>
      <w:r>
        <w:rPr>
          <w:color w:val="auto"/>
        </w:rPr>
        <w:t xml:space="preserve"> (</w:t>
      </w:r>
      <w:r w:rsidRPr="00D76842">
        <w:rPr>
          <w:color w:val="auto"/>
        </w:rPr>
        <w:t>£/kW</w:t>
      </w:r>
      <w:r>
        <w:rPr>
          <w:color w:val="auto"/>
        </w:rPr>
        <w:t>)</w:t>
      </w:r>
      <w:bookmarkEnd w:id="230"/>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231" w:name="_Toc208554780"/>
      <w:bookmarkStart w:id="232" w:name="_Toc208745843"/>
      <w:bookmarkStart w:id="233" w:name="_Toc274049689"/>
      <w:r w:rsidRPr="009F4FB0">
        <w:rPr>
          <w:i/>
          <w:color w:val="auto"/>
        </w:rPr>
        <w:t>Local Circuit Tariff</w:t>
      </w:r>
      <w:bookmarkEnd w:id="231"/>
      <w:bookmarkEnd w:id="232"/>
      <w:bookmarkEnd w:id="233"/>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lastRenderedPageBreak/>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234" w:name="_Toc208554781"/>
      <w:bookmarkStart w:id="235" w:name="_Toc208745844"/>
    </w:p>
    <w:p w14:paraId="7839E442" w14:textId="77777777" w:rsidR="006661FE" w:rsidRPr="00543982" w:rsidRDefault="006661FE" w:rsidP="006661FE">
      <w:pPr>
        <w:pStyle w:val="Heading3"/>
        <w:ind w:left="709"/>
        <w:rPr>
          <w:rFonts w:ascii="Arial" w:hAnsi="Arial" w:cs="Arial"/>
          <w:b/>
        </w:rPr>
      </w:pPr>
      <w:bookmarkStart w:id="236" w:name="_Toc274049690"/>
      <w:r w:rsidRPr="00543982">
        <w:rPr>
          <w:rFonts w:ascii="Arial" w:hAnsi="Arial" w:cs="Arial"/>
          <w:b/>
        </w:rPr>
        <w:t>Onshore Local Substation Tariff</w:t>
      </w:r>
      <w:bookmarkEnd w:id="234"/>
      <w:bookmarkEnd w:id="235"/>
      <w:bookmarkEnd w:id="236"/>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237"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lastRenderedPageBreak/>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237"/>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238" w:name="_Toc274049691"/>
      <w:r w:rsidRPr="00543982">
        <w:rPr>
          <w:rFonts w:ascii="Arial" w:hAnsi="Arial" w:cs="Arial"/>
          <w:b/>
        </w:rPr>
        <w:t>Offshore substation local tariff</w:t>
      </w:r>
      <w:bookmarkEnd w:id="238"/>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 xml:space="preserve">reviewed at the start of every onshore price control period. For each subsequent year within the price control period, these </w:t>
      </w:r>
      <w:r w:rsidR="00EB0565">
        <w:lastRenderedPageBreak/>
        <w:t>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239" w:name="_Toc49661115"/>
      <w:bookmarkStart w:id="240" w:name="_Toc274049692"/>
      <w:bookmarkEnd w:id="227"/>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as follows:</w:t>
      </w:r>
    </w:p>
    <w:p w14:paraId="5E6F1991" w14:textId="3CD7DAF7" w:rsidR="00D05991" w:rsidRPr="009919C1" w:rsidRDefault="00D05991" w:rsidP="009919C1">
      <w:pPr>
        <w:pStyle w:val="Heading3"/>
        <w:keepNext/>
        <w:ind w:left="709"/>
        <w:jc w:val="center"/>
        <w:rPr>
          <w:rFonts w:ascii="Arial (W1)" w:hAnsi="Arial (W1)"/>
          <w:i/>
          <w:iCs/>
        </w:rPr>
      </w:pPr>
      <w:r w:rsidRPr="009919C1">
        <w:rPr>
          <w:rFonts w:ascii="Arial (W1)" w:hAnsi="Arial (W1)"/>
          <w:i/>
          <w:iCs/>
        </w:rPr>
        <w:t>TRR</w:t>
      </w:r>
      <w:r w:rsidRPr="009919C1">
        <w:rPr>
          <w:i/>
          <w:iCs/>
          <w:vertAlign w:val="subscript"/>
        </w:rPr>
        <w:t>t</w:t>
      </w:r>
      <w:r w:rsidRPr="009919C1">
        <w:rPr>
          <w:rFonts w:ascii="Arial (W1)" w:hAnsi="Arial (W1)"/>
          <w:i/>
          <w:iCs/>
        </w:rPr>
        <w:t xml:space="preserve"> = R</w:t>
      </w:r>
      <w:r w:rsidRPr="009919C1">
        <w:rPr>
          <w:i/>
          <w:iCs/>
          <w:vertAlign w:val="subscript"/>
        </w:rPr>
        <w:t>t</w:t>
      </w:r>
      <w:r w:rsidRPr="009919C1">
        <w:rPr>
          <w:rFonts w:ascii="Arial (W1)" w:hAnsi="Arial (W1)"/>
          <w:i/>
          <w:iCs/>
        </w:rPr>
        <w:t xml:space="preserve"> - PVC</w:t>
      </w:r>
      <w:r w:rsidRPr="009919C1">
        <w:rPr>
          <w:i/>
          <w:iCs/>
          <w:vertAlign w:val="subscript"/>
        </w:rPr>
        <w:t xml:space="preserve">t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r>
        <w:t>Where</w:t>
      </w:r>
    </w:p>
    <w:p w14:paraId="362C6FFD" w14:textId="13FE9584"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5474"/>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lastRenderedPageBreak/>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239"/>
    <w:bookmarkEnd w:id="240"/>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241" w:name="_Toc32201079"/>
      <w:bookmarkStart w:id="242" w:name="_Toc49661116"/>
      <w:bookmarkStart w:id="243" w:name="_Toc274049693"/>
      <w:r>
        <w:t>Final £/kW Tariff</w:t>
      </w:r>
      <w:bookmarkEnd w:id="241"/>
      <w:bookmarkEnd w:id="242"/>
      <w:bookmarkEnd w:id="243"/>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E268A5"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E268A5"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5061B4B7" w:rsidR="00B56030" w:rsidRDefault="006661FE" w:rsidP="000B6C0D">
      <w:pPr>
        <w:pStyle w:val="1"/>
        <w:numPr>
          <w:ilvl w:val="0"/>
          <w:numId w:val="51"/>
        </w:numPr>
        <w:ind w:left="2347"/>
        <w:jc w:val="both"/>
      </w:pPr>
      <w:del w:id="244" w:author="Neil Dewar (NESO)" w:date="2025-04-08T13:53:00Z">
        <w:r w:rsidDel="00DC5A1B">
          <w:delText xml:space="preserve"> the locational security factor</w:delText>
        </w:r>
      </w:del>
      <w:r>
        <w:t>,</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245" w:name="_Toc274049694"/>
      <w:r w:rsidRPr="007B2988">
        <w:t>Stability &amp; Predictability of TNUoS tariffs</w:t>
      </w:r>
      <w:bookmarkEnd w:id="245"/>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lastRenderedPageBreak/>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246" w:name="_Toc32201081"/>
      <w:bookmarkStart w:id="247"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lastRenderedPageBreak/>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248"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248"/>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lastRenderedPageBreak/>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249"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249"/>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422EC45E" w14:textId="7D4D73C4" w:rsidR="00414AB2" w:rsidRDefault="00414AB2" w:rsidP="00F611EC">
      <w:pPr>
        <w:ind w:left="1276" w:hanging="1276"/>
        <w:jc w:val="both"/>
        <w:rPr>
          <w:rFonts w:ascii="Arial" w:hAnsi="Arial" w:cs="Arial"/>
          <w:b/>
          <w:bCs/>
          <w:sz w:val="22"/>
          <w:szCs w:val="22"/>
          <w:u w:val="single"/>
        </w:rPr>
      </w:pPr>
      <w:r w:rsidRPr="00F611EC">
        <w:rPr>
          <w:rFonts w:ascii="Arial" w:hAnsi="Arial" w:cs="Arial"/>
          <w:b/>
          <w:bCs/>
          <w:sz w:val="22"/>
          <w:szCs w:val="22"/>
          <w:u w:val="single"/>
        </w:rPr>
        <w:t>14.15.1</w:t>
      </w:r>
      <w:r w:rsidR="00EE1BA9">
        <w:rPr>
          <w:rFonts w:ascii="Arial" w:hAnsi="Arial" w:cs="Arial"/>
          <w:b/>
          <w:bCs/>
          <w:sz w:val="22"/>
          <w:szCs w:val="22"/>
          <w:u w:val="single"/>
        </w:rPr>
        <w:t>56</w:t>
      </w:r>
      <w:r w:rsidR="003C7839">
        <w:rPr>
          <w:rFonts w:ascii="Arial" w:hAnsi="Arial" w:cs="Arial"/>
          <w:b/>
          <w:bCs/>
          <w:sz w:val="22"/>
          <w:szCs w:val="22"/>
          <w:u w:val="single"/>
        </w:rPr>
        <w:tab/>
      </w:r>
      <w:r w:rsidRPr="00F611EC">
        <w:rPr>
          <w:rFonts w:ascii="Arial" w:hAnsi="Arial" w:cs="Arial"/>
          <w:b/>
          <w:bCs/>
          <w:sz w:val="22"/>
          <w:szCs w:val="22"/>
          <w:u w:val="single"/>
        </w:rPr>
        <w:t>Anticipatory Investment</w:t>
      </w:r>
    </w:p>
    <w:p w14:paraId="2BDA9933" w14:textId="77777777" w:rsidR="008B5963" w:rsidRPr="00F611EC" w:rsidRDefault="008B5963" w:rsidP="00F611EC">
      <w:pPr>
        <w:ind w:left="1276" w:hanging="1276"/>
        <w:jc w:val="both"/>
        <w:rPr>
          <w:rFonts w:ascii="Arial" w:hAnsi="Arial" w:cs="Arial"/>
          <w:b/>
          <w:bCs/>
          <w:sz w:val="22"/>
          <w:szCs w:val="22"/>
          <w:u w:val="single"/>
        </w:rPr>
      </w:pPr>
    </w:p>
    <w:p w14:paraId="1730215E" w14:textId="1F5F2BCD" w:rsidR="00414AB2" w:rsidRDefault="00414AB2" w:rsidP="00F611EC">
      <w:pPr>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.1</w:t>
      </w:r>
      <w:r w:rsidRPr="00F611EC">
        <w:rPr>
          <w:rFonts w:ascii="Arial" w:hAnsi="Arial" w:cs="Arial"/>
          <w:sz w:val="22"/>
          <w:szCs w:val="22"/>
        </w:rPr>
        <w:tab/>
      </w:r>
      <w:r w:rsidRPr="00F611EC">
        <w:rPr>
          <w:rFonts w:ascii="Arial" w:hAnsi="Arial" w:cs="Arial"/>
          <w:b/>
          <w:bCs/>
          <w:sz w:val="22"/>
          <w:szCs w:val="22"/>
        </w:rPr>
        <w:t>Anticipatory Investment</w:t>
      </w:r>
      <w:r w:rsidRPr="00F611EC">
        <w:rPr>
          <w:rFonts w:ascii="Arial" w:hAnsi="Arial" w:cs="Arial"/>
          <w:sz w:val="22"/>
          <w:szCs w:val="22"/>
        </w:rPr>
        <w:t xml:space="preserve"> (AI) is </w:t>
      </w:r>
      <w:r w:rsidRPr="00F611EC">
        <w:rPr>
          <w:rStyle w:val="ui-provider"/>
          <w:rFonts w:ascii="Arial" w:hAnsi="Arial" w:cs="Arial"/>
          <w:sz w:val="22"/>
          <w:szCs w:val="22"/>
        </w:rPr>
        <w:t xml:space="preserve">investment in transmission assets which goes beyond the needs of the immediate offshore development or developments. </w:t>
      </w:r>
      <w:r w:rsidRPr="00F611EC">
        <w:rPr>
          <w:rFonts w:ascii="Arial" w:hAnsi="Arial" w:cs="Arial"/>
          <w:sz w:val="22"/>
          <w:szCs w:val="22"/>
        </w:rPr>
        <w:t xml:space="preserve">Where </w:t>
      </w:r>
      <w:r w:rsidRPr="00F611EC">
        <w:rPr>
          <w:rFonts w:ascii="Arial" w:hAnsi="Arial" w:cs="Arial"/>
          <w:b/>
          <w:bCs/>
          <w:sz w:val="22"/>
          <w:szCs w:val="22"/>
        </w:rPr>
        <w:t>Anticipatory Investment</w:t>
      </w:r>
      <w:r w:rsidRPr="00F611EC">
        <w:rPr>
          <w:rFonts w:ascii="Arial" w:hAnsi="Arial" w:cs="Arial"/>
          <w:sz w:val="22"/>
          <w:szCs w:val="22"/>
        </w:rPr>
        <w:t xml:space="preserve"> has been identified by the Authority, the generators’ Offshore local tariff will be calculated as per 14.15.121, and 14.15.129 – 14.15.134, but will utilise their individual generation connected and their proportion (AI or non-AI) of the OFTO revenue, Network Export Capacity, and asset ratings rather than those of the total project.</w:t>
      </w:r>
    </w:p>
    <w:p w14:paraId="7DA19419" w14:textId="77777777" w:rsidR="008B5963" w:rsidRPr="00F611EC" w:rsidRDefault="008B5963" w:rsidP="00F611EC">
      <w:pPr>
        <w:ind w:left="1276" w:hanging="1276"/>
        <w:jc w:val="both"/>
        <w:rPr>
          <w:rFonts w:ascii="Arial" w:hAnsi="Arial" w:cs="Arial"/>
          <w:sz w:val="22"/>
          <w:szCs w:val="22"/>
        </w:rPr>
      </w:pPr>
    </w:p>
    <w:p w14:paraId="2C7CD71C" w14:textId="21202C38" w:rsidR="00414AB2" w:rsidRPr="00F611EC" w:rsidRDefault="00414AB2" w:rsidP="00F611EC">
      <w:pPr>
        <w:spacing w:after="240"/>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.2</w:t>
      </w:r>
      <w:r w:rsidRPr="00F611EC">
        <w:rPr>
          <w:rFonts w:ascii="Arial" w:hAnsi="Arial" w:cs="Arial"/>
          <w:sz w:val="22"/>
          <w:szCs w:val="22"/>
        </w:rPr>
        <w:tab/>
        <w:t xml:space="preserve">Any generator(s) connected to the </w:t>
      </w:r>
      <w:r w:rsidRPr="00F611EC">
        <w:rPr>
          <w:rFonts w:ascii="Arial" w:hAnsi="Arial" w:cs="Arial"/>
          <w:b/>
          <w:bCs/>
          <w:sz w:val="22"/>
          <w:szCs w:val="22"/>
        </w:rPr>
        <w:t>Offshore Transmission System</w:t>
      </w:r>
      <w:r w:rsidRPr="00F611EC">
        <w:rPr>
          <w:rFonts w:ascii="Arial" w:hAnsi="Arial" w:cs="Arial"/>
          <w:sz w:val="22"/>
          <w:szCs w:val="22"/>
        </w:rPr>
        <w:t xml:space="preserve"> at the point of asset transfer to the OFTO, will become liable for Offshore local tariffs for the non-AI portion of the OFTO revenue. Any subsequent generator(s) will become liable for Offshore local tariffs for the AI portion of the OFTO revenue at the point of connection.</w:t>
      </w:r>
    </w:p>
    <w:p w14:paraId="4C551D58" w14:textId="6A4D2487"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.3</w:t>
      </w:r>
      <w:r w:rsidRPr="00F611EC">
        <w:rPr>
          <w:rFonts w:ascii="Arial" w:hAnsi="Arial" w:cs="Arial"/>
          <w:sz w:val="22"/>
          <w:szCs w:val="22"/>
        </w:rPr>
        <w:tab/>
        <w:t xml:space="preserve">During the period between the </w:t>
      </w:r>
      <w:r w:rsidRPr="00F611EC">
        <w:rPr>
          <w:rFonts w:ascii="Arial" w:hAnsi="Arial" w:cs="Arial"/>
          <w:b/>
          <w:bCs/>
          <w:sz w:val="22"/>
          <w:szCs w:val="22"/>
        </w:rPr>
        <w:t>Offshore Transmission System</w:t>
      </w:r>
      <w:r w:rsidRPr="00F611EC">
        <w:rPr>
          <w:rFonts w:ascii="Arial" w:hAnsi="Arial" w:cs="Arial"/>
          <w:sz w:val="22"/>
          <w:szCs w:val="22"/>
        </w:rPr>
        <w:t xml:space="preserve"> being transferred to the OFTO and the subsequent generator(s) connecting, the AI portion of the OFTO revenue cannot be recovered from the subsequent </w:t>
      </w:r>
      <w:r w:rsidRPr="00F611EC">
        <w:rPr>
          <w:rFonts w:ascii="Arial" w:hAnsi="Arial" w:cs="Arial"/>
          <w:sz w:val="22"/>
          <w:szCs w:val="22"/>
        </w:rPr>
        <w:lastRenderedPageBreak/>
        <w:t>generator(s). The difference between what is payable to the OFTO but cannot be recovered from the subsequent generator(s) is referred to as the ‘AI Cost Gap</w:t>
      </w:r>
      <w:r w:rsidRPr="00F611EC">
        <w:rPr>
          <w:rFonts w:ascii="Arial" w:hAnsi="Arial" w:cs="Arial"/>
          <w:b/>
          <w:bCs/>
          <w:sz w:val="22"/>
          <w:szCs w:val="22"/>
        </w:rPr>
        <w:t>.</w:t>
      </w:r>
      <w:r w:rsidRPr="00F611EC">
        <w:rPr>
          <w:rFonts w:ascii="Arial" w:hAnsi="Arial" w:cs="Arial"/>
          <w:sz w:val="22"/>
          <w:szCs w:val="22"/>
        </w:rPr>
        <w:t>’</w:t>
      </w:r>
    </w:p>
    <w:p w14:paraId="4CDF54C5" w14:textId="77777777" w:rsidR="008B5963" w:rsidRPr="00F611EC" w:rsidRDefault="008B5963" w:rsidP="00F611EC">
      <w:pPr>
        <w:spacing w:line="252" w:lineRule="auto"/>
        <w:ind w:left="1276" w:hanging="1276"/>
        <w:jc w:val="both"/>
        <w:rPr>
          <w:rFonts w:ascii="Arial" w:hAnsi="Arial" w:cs="Arial"/>
          <w:sz w:val="22"/>
          <w:szCs w:val="22"/>
        </w:rPr>
      </w:pPr>
    </w:p>
    <w:p w14:paraId="7853A071" w14:textId="2C7F341F"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.4</w:t>
      </w:r>
      <w:r w:rsidRPr="00F611EC">
        <w:rPr>
          <w:rFonts w:ascii="Arial" w:hAnsi="Arial" w:cs="Arial"/>
          <w:sz w:val="22"/>
          <w:szCs w:val="22"/>
        </w:rPr>
        <w:tab/>
        <w:t xml:space="preserve">Prior to the subsequent generator(s) connecting, the AI Cost Gap will be recovered from demand customers via the </w:t>
      </w:r>
      <w:r w:rsidRPr="00F611EC">
        <w:rPr>
          <w:rFonts w:ascii="Arial" w:hAnsi="Arial" w:cs="Arial"/>
          <w:b/>
          <w:bCs/>
          <w:sz w:val="22"/>
          <w:szCs w:val="22"/>
        </w:rPr>
        <w:t>Transmission Demand Residual</w:t>
      </w:r>
      <w:r w:rsidRPr="00F611EC">
        <w:rPr>
          <w:rFonts w:ascii="Arial" w:hAnsi="Arial" w:cs="Arial"/>
          <w:sz w:val="22"/>
          <w:szCs w:val="22"/>
        </w:rPr>
        <w:t>. The AI Cost Gap will be repaid to demand customers by the subsequent generator(s), once connected to the transmission system, either:</w:t>
      </w:r>
    </w:p>
    <w:p w14:paraId="695DE5D5" w14:textId="77777777" w:rsidR="008B5963" w:rsidRPr="00F611EC" w:rsidRDefault="008B5963" w:rsidP="00F611EC">
      <w:pPr>
        <w:spacing w:line="252" w:lineRule="auto"/>
        <w:jc w:val="both"/>
        <w:rPr>
          <w:rFonts w:ascii="Arial" w:hAnsi="Arial" w:cs="Arial"/>
          <w:sz w:val="22"/>
          <w:szCs w:val="22"/>
        </w:rPr>
      </w:pPr>
    </w:p>
    <w:p w14:paraId="3B3F0956" w14:textId="77777777" w:rsidR="00414AB2" w:rsidRDefault="00414AB2" w:rsidP="00F611EC">
      <w:pPr>
        <w:pStyle w:val="ListParagraph"/>
        <w:numPr>
          <w:ilvl w:val="0"/>
          <w:numId w:val="135"/>
        </w:numPr>
        <w:spacing w:line="252" w:lineRule="auto"/>
        <w:ind w:left="1800"/>
        <w:contextualSpacing/>
        <w:jc w:val="both"/>
        <w:rPr>
          <w:rFonts w:ascii="Arial" w:hAnsi="Arial" w:cs="Arial"/>
          <w:sz w:val="22"/>
          <w:szCs w:val="22"/>
        </w:rPr>
      </w:pPr>
      <w:r w:rsidRPr="00F611EC">
        <w:rPr>
          <w:rFonts w:ascii="Arial" w:hAnsi="Arial" w:cs="Arial"/>
          <w:sz w:val="22"/>
          <w:szCs w:val="22"/>
        </w:rPr>
        <w:t>Through the AI Cost Gap Tariff. This tariff will be applied over a period of time equal to the number of days for which the subsequent generator(s) share of the AI Cost Gap was accrued, rounded up to a whole number of years, in addition to the number of days remaining in the charging year in which the subsequent generator(s) connects (if it connects after the first day of a charging year); or</w:t>
      </w:r>
    </w:p>
    <w:p w14:paraId="3D01BF14" w14:textId="77777777" w:rsidR="008B5963" w:rsidRPr="00F611EC" w:rsidRDefault="008B5963" w:rsidP="00F611EC">
      <w:pPr>
        <w:spacing w:line="252" w:lineRule="auto"/>
        <w:ind w:left="1440"/>
        <w:contextualSpacing/>
        <w:jc w:val="both"/>
        <w:rPr>
          <w:rFonts w:ascii="Arial" w:hAnsi="Arial" w:cs="Arial"/>
          <w:sz w:val="22"/>
          <w:szCs w:val="22"/>
        </w:rPr>
      </w:pPr>
    </w:p>
    <w:p w14:paraId="7C55EC80" w14:textId="77777777" w:rsidR="00414AB2" w:rsidRPr="00F611EC" w:rsidRDefault="00414AB2" w:rsidP="00F611EC">
      <w:pPr>
        <w:pStyle w:val="ListParagraph"/>
        <w:numPr>
          <w:ilvl w:val="0"/>
          <w:numId w:val="135"/>
        </w:numPr>
        <w:spacing w:before="120" w:after="160" w:line="252" w:lineRule="auto"/>
        <w:ind w:left="1800"/>
        <w:contextualSpacing/>
        <w:jc w:val="both"/>
        <w:rPr>
          <w:rFonts w:ascii="Arial" w:hAnsi="Arial" w:cs="Arial"/>
          <w:sz w:val="22"/>
          <w:szCs w:val="22"/>
        </w:rPr>
      </w:pPr>
      <w:r w:rsidRPr="00F611EC">
        <w:rPr>
          <w:rFonts w:ascii="Arial" w:hAnsi="Arial" w:cs="Arial"/>
          <w:sz w:val="22"/>
          <w:szCs w:val="22"/>
        </w:rPr>
        <w:t>alternatively, if decided by the generator(s), be paid via one payment in the charging year in which the subsequent generator(s) connects.</w:t>
      </w:r>
    </w:p>
    <w:p w14:paraId="075ED68D" w14:textId="2EBA8BEC" w:rsidR="00414AB2" w:rsidRDefault="00414AB2" w:rsidP="00F611EC">
      <w:pPr>
        <w:spacing w:line="252" w:lineRule="auto"/>
        <w:ind w:left="1276" w:hanging="1418"/>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.5</w:t>
      </w:r>
      <w:r w:rsidRPr="00F611EC">
        <w:rPr>
          <w:rFonts w:ascii="Arial" w:hAnsi="Arial" w:cs="Arial"/>
          <w:b/>
          <w:bCs/>
          <w:i/>
          <w:iCs/>
          <w:sz w:val="22"/>
          <w:szCs w:val="22"/>
        </w:rPr>
        <w:tab/>
      </w:r>
      <w:r w:rsidRPr="00F611EC">
        <w:rPr>
          <w:rFonts w:ascii="Arial" w:hAnsi="Arial" w:cs="Arial"/>
          <w:i/>
          <w:iCs/>
          <w:sz w:val="22"/>
          <w:szCs w:val="22"/>
        </w:rPr>
        <w:t>Calculating</w:t>
      </w:r>
      <w:r w:rsidRPr="00F611EC">
        <w:rPr>
          <w:rFonts w:ascii="Arial" w:hAnsi="Arial" w:cs="Arial"/>
          <w:i/>
          <w:sz w:val="22"/>
          <w:szCs w:val="22"/>
        </w:rPr>
        <w:t xml:space="preserve"> the AI Cost Gap</w:t>
      </w:r>
      <w:r w:rsidRPr="00F611EC">
        <w:rPr>
          <w:rFonts w:ascii="Arial" w:hAnsi="Arial" w:cs="Arial"/>
          <w:b/>
          <w:bCs/>
          <w:sz w:val="22"/>
          <w:szCs w:val="22"/>
        </w:rPr>
        <w:t>:</w:t>
      </w:r>
      <w:r w:rsidRPr="00F611EC">
        <w:rPr>
          <w:rFonts w:ascii="Arial" w:hAnsi="Arial" w:cs="Arial"/>
          <w:sz w:val="22"/>
          <w:szCs w:val="22"/>
        </w:rPr>
        <w:t xml:space="preserve"> The AI proportion of OFTO revenue associated to the subsequent generator(s), will be identified for each full or partial charging year prior to the subsequent generator(s) connecting. Each year’s value will be inflated in line with the average increase in May – October CPIH as described in 14.15.1</w:t>
      </w:r>
      <w:r w:rsidR="00EE1BA9">
        <w:rPr>
          <w:rFonts w:ascii="Arial" w:hAnsi="Arial" w:cs="Arial"/>
          <w:sz w:val="22"/>
          <w:szCs w:val="22"/>
        </w:rPr>
        <w:t>56</w:t>
      </w:r>
      <w:r w:rsidRPr="00F611EC">
        <w:rPr>
          <w:rFonts w:ascii="Arial" w:hAnsi="Arial" w:cs="Arial"/>
          <w:sz w:val="22"/>
          <w:szCs w:val="22"/>
        </w:rPr>
        <w:t>.6, to ensure it is in the appropriate price base for the year the AI Cost Gap Tariff becomes applicable. The total of these values will be the AI Cost Gap.</w:t>
      </w:r>
    </w:p>
    <w:p w14:paraId="18D6AC44" w14:textId="77777777" w:rsidR="008B5963" w:rsidRPr="00F611EC" w:rsidRDefault="008B5963" w:rsidP="00F611EC">
      <w:pPr>
        <w:spacing w:line="252" w:lineRule="auto"/>
        <w:ind w:left="1418" w:hanging="1418"/>
        <w:jc w:val="both"/>
        <w:rPr>
          <w:rFonts w:ascii="Arial" w:hAnsi="Arial" w:cs="Arial"/>
          <w:sz w:val="22"/>
          <w:szCs w:val="22"/>
        </w:rPr>
      </w:pPr>
    </w:p>
    <w:p w14:paraId="5C599000" w14:textId="4596966E" w:rsidR="00414AB2" w:rsidRPr="00F611EC" w:rsidRDefault="00414AB2" w:rsidP="00F611EC">
      <w:pPr>
        <w:spacing w:line="252" w:lineRule="auto"/>
        <w:ind w:left="1418" w:hanging="1418"/>
        <w:jc w:val="both"/>
        <w:rPr>
          <w:rFonts w:ascii="Arial" w:hAnsi="Arial" w:cs="Arial"/>
          <w:sz w:val="22"/>
          <w:szCs w:val="22"/>
        </w:rPr>
      </w:pPr>
      <w:r w:rsidRPr="00F611EC">
        <w:rPr>
          <w:rFonts w:ascii="Arial" w:hAnsi="Arial" w:cs="Arial"/>
          <w:b/>
          <w:bCs/>
          <w:sz w:val="22"/>
          <w:szCs w:val="22"/>
        </w:rPr>
        <w:t>14.15.1</w:t>
      </w:r>
      <w:r w:rsidR="00EE1BA9">
        <w:rPr>
          <w:rFonts w:ascii="Arial" w:hAnsi="Arial" w:cs="Arial"/>
          <w:b/>
          <w:bCs/>
          <w:sz w:val="22"/>
          <w:szCs w:val="22"/>
        </w:rPr>
        <w:t>56</w:t>
      </w:r>
      <w:r w:rsidRPr="00F611EC">
        <w:rPr>
          <w:rFonts w:ascii="Arial" w:hAnsi="Arial" w:cs="Arial"/>
          <w:b/>
          <w:bCs/>
          <w:sz w:val="22"/>
          <w:szCs w:val="22"/>
        </w:rPr>
        <w:t>.6</w:t>
      </w:r>
      <w:r w:rsidRPr="00F611EC">
        <w:rPr>
          <w:rFonts w:ascii="Arial" w:hAnsi="Arial" w:cs="Arial"/>
          <w:sz w:val="22"/>
          <w:szCs w:val="22"/>
        </w:rPr>
        <w:t xml:space="preserve"> The inflation to be applied to the AI Cost Gap and the AI Cost Gap Tariff will be</w:t>
      </w:r>
      <w:r w:rsidR="003C7839">
        <w:rPr>
          <w:rFonts w:ascii="Arial" w:hAnsi="Arial" w:cs="Arial"/>
          <w:sz w:val="22"/>
          <w:szCs w:val="22"/>
        </w:rPr>
        <w:t xml:space="preserve"> </w:t>
      </w:r>
      <w:r w:rsidRPr="00F611EC">
        <w:rPr>
          <w:rFonts w:ascii="Arial" w:hAnsi="Arial" w:cs="Arial"/>
          <w:sz w:val="22"/>
          <w:szCs w:val="22"/>
        </w:rPr>
        <w:t>calculated as follows:</w:t>
      </w:r>
    </w:p>
    <w:p w14:paraId="72F6335A" w14:textId="77777777" w:rsidR="00414AB2" w:rsidRPr="00F611EC" w:rsidRDefault="00414AB2" w:rsidP="00F611EC">
      <w:pPr>
        <w:pStyle w:val="BodyText"/>
        <w:jc w:val="both"/>
        <w:rPr>
          <w:rFonts w:ascii="Arial" w:hAnsi="Arial" w:cs="Arial"/>
          <w:sz w:val="22"/>
          <w:szCs w:val="22"/>
        </w:rPr>
      </w:pPr>
      <m:oMathPara>
        <m:oMath>
          <m:r>
            <w:rPr>
              <w:rFonts w:ascii="Cambria Math" w:hAnsi="Cambria Math" w:cs="Arial"/>
              <w:sz w:val="22"/>
              <w:szCs w:val="22"/>
            </w:rPr>
            <m:t>Inflation in year t=</m:t>
          </m:r>
          <m:f>
            <m:fPr>
              <m:ctrlPr>
                <w:rPr>
                  <w:rFonts w:ascii="Cambria Math" w:hAnsi="Cambria Math" w:cs="Arial"/>
                  <w:i/>
                  <w:iCs/>
                  <w:sz w:val="22"/>
                  <w:szCs w:val="22"/>
                </w:rPr>
              </m:ctrlPr>
            </m:fPr>
            <m:num>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t-1</m:t>
                  </m:r>
                </m:sub>
              </m:sSub>
            </m:num>
            <m:den>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t-2</m:t>
                  </m:r>
                </m:sub>
              </m:sSub>
            </m:den>
          </m:f>
        </m:oMath>
      </m:oMathPara>
    </w:p>
    <w:p w14:paraId="6A1CFE5A" w14:textId="77777777" w:rsidR="00414AB2" w:rsidRPr="00F611EC" w:rsidRDefault="00414AB2" w:rsidP="00F611EC">
      <w:pPr>
        <w:spacing w:line="252" w:lineRule="auto"/>
        <w:jc w:val="both"/>
        <w:rPr>
          <w:rFonts w:ascii="Arial" w:hAnsi="Arial" w:cs="Arial"/>
          <w:sz w:val="22"/>
          <w:szCs w:val="22"/>
        </w:rPr>
      </w:pPr>
    </w:p>
    <w:p w14:paraId="7556A9DE" w14:textId="3D15CE8E"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b/>
          <w:bCs/>
          <w:sz w:val="22"/>
          <w:szCs w:val="22"/>
        </w:rPr>
        <w:t>.</w:t>
      </w:r>
      <w:r w:rsidRPr="00F611EC">
        <w:rPr>
          <w:rFonts w:ascii="Arial" w:hAnsi="Arial" w:cs="Arial"/>
          <w:sz w:val="22"/>
          <w:szCs w:val="22"/>
        </w:rPr>
        <w:t>7</w:t>
      </w:r>
      <w:r w:rsidRPr="00F611EC">
        <w:rPr>
          <w:rFonts w:ascii="Arial" w:hAnsi="Arial" w:cs="Arial"/>
          <w:b/>
          <w:bCs/>
          <w:i/>
          <w:iCs/>
          <w:sz w:val="22"/>
          <w:szCs w:val="22"/>
        </w:rPr>
        <w:tab/>
      </w:r>
      <w:r w:rsidRPr="00F611EC">
        <w:rPr>
          <w:rFonts w:ascii="Arial" w:hAnsi="Arial" w:cs="Arial"/>
          <w:i/>
          <w:iCs/>
          <w:sz w:val="22"/>
          <w:szCs w:val="22"/>
        </w:rPr>
        <w:t>Calculating the</w:t>
      </w:r>
      <w:r w:rsidRPr="00F611EC">
        <w:rPr>
          <w:rFonts w:ascii="Arial" w:hAnsi="Arial" w:cs="Arial"/>
          <w:b/>
          <w:bCs/>
          <w:i/>
          <w:iCs/>
          <w:sz w:val="22"/>
          <w:szCs w:val="22"/>
        </w:rPr>
        <w:t xml:space="preserve"> </w:t>
      </w:r>
      <w:r w:rsidRPr="00F611EC">
        <w:rPr>
          <w:rFonts w:ascii="Arial" w:hAnsi="Arial" w:cs="Arial"/>
          <w:i/>
          <w:sz w:val="22"/>
          <w:szCs w:val="22"/>
        </w:rPr>
        <w:t>AI Cost Gap Tariff</w:t>
      </w:r>
      <w:r w:rsidRPr="00F611EC">
        <w:rPr>
          <w:rFonts w:ascii="Arial" w:hAnsi="Arial" w:cs="Arial"/>
          <w:sz w:val="22"/>
          <w:szCs w:val="22"/>
        </w:rPr>
        <w:t xml:space="preserve">: The AI Cost Gap Tariff for the subsequent generator (generator </w:t>
      </w:r>
      <m:oMath>
        <m:r>
          <w:rPr>
            <w:rFonts w:ascii="Cambria Math" w:hAnsi="Cambria Math" w:cs="Arial"/>
            <w:sz w:val="22"/>
            <w:szCs w:val="22"/>
          </w:rPr>
          <m:t>i)</m:t>
        </m:r>
      </m:oMath>
      <w:r w:rsidRPr="00F611EC">
        <w:rPr>
          <w:rFonts w:ascii="Arial" w:hAnsi="Arial" w:cs="Arial"/>
          <w:sz w:val="22"/>
          <w:szCs w:val="22"/>
        </w:rPr>
        <w:t xml:space="preserve"> which is expressed in £/kW, shall be the ratio of the AI Cost Gap that generator </w:t>
      </w:r>
      <m:oMath>
        <m:r>
          <w:rPr>
            <w:rFonts w:ascii="Cambria Math" w:hAnsi="Cambria Math" w:cs="Arial"/>
            <w:sz w:val="22"/>
            <w:szCs w:val="22"/>
          </w:rPr>
          <m:t>i</m:t>
        </m:r>
      </m:oMath>
      <w:r w:rsidRPr="00F611EC">
        <w:rPr>
          <w:rFonts w:ascii="Arial" w:hAnsi="Arial" w:cs="Arial"/>
          <w:sz w:val="22"/>
          <w:szCs w:val="22"/>
        </w:rPr>
        <w:t xml:space="preserve"> is liable to pay for the relevant year (£) and the </w:t>
      </w:r>
      <w:r w:rsidRPr="00F611EC">
        <w:rPr>
          <w:rFonts w:ascii="Arial" w:hAnsi="Arial" w:cs="Arial"/>
          <w:b/>
          <w:bCs/>
          <w:sz w:val="22"/>
          <w:szCs w:val="22"/>
        </w:rPr>
        <w:t>Transmission Entry Capacity</w:t>
      </w:r>
      <w:r w:rsidRPr="00F611EC">
        <w:rPr>
          <w:rFonts w:ascii="Arial" w:hAnsi="Arial" w:cs="Arial"/>
          <w:sz w:val="22"/>
          <w:szCs w:val="22"/>
        </w:rPr>
        <w:t xml:space="preserve"> (kW) of generator </w:t>
      </w:r>
      <m:oMath>
        <m:r>
          <w:rPr>
            <w:rFonts w:ascii="Cambria Math" w:hAnsi="Cambria Math" w:cs="Arial"/>
            <w:sz w:val="22"/>
            <w:szCs w:val="22"/>
          </w:rPr>
          <m:t>i</m:t>
        </m:r>
      </m:oMath>
      <w:r w:rsidRPr="00F611EC">
        <w:rPr>
          <w:rFonts w:ascii="Arial" w:hAnsi="Arial" w:cs="Arial"/>
          <w:sz w:val="22"/>
          <w:szCs w:val="22"/>
        </w:rPr>
        <w:t>, i.e:</w:t>
      </w:r>
    </w:p>
    <w:p w14:paraId="4398FF4F" w14:textId="77777777" w:rsidR="008B5963" w:rsidRPr="00F611EC" w:rsidRDefault="008B5963" w:rsidP="00F611EC">
      <w:pPr>
        <w:spacing w:line="252" w:lineRule="auto"/>
        <w:jc w:val="both"/>
        <w:rPr>
          <w:rFonts w:ascii="Arial" w:hAnsi="Arial" w:cs="Arial"/>
          <w:sz w:val="22"/>
          <w:szCs w:val="22"/>
        </w:rPr>
      </w:pPr>
    </w:p>
    <w:p w14:paraId="18BFAE6D" w14:textId="77777777" w:rsidR="00414AB2" w:rsidRDefault="00414AB2" w:rsidP="00F611EC">
      <w:pPr>
        <w:pStyle w:val="ListParagraph"/>
        <w:numPr>
          <w:ilvl w:val="0"/>
          <w:numId w:val="134"/>
        </w:numPr>
        <w:spacing w:line="252" w:lineRule="auto"/>
        <w:contextualSpacing/>
        <w:jc w:val="both"/>
        <w:rPr>
          <w:rFonts w:ascii="Arial" w:hAnsi="Arial" w:cs="Arial"/>
          <w:sz w:val="22"/>
          <w:szCs w:val="22"/>
        </w:rPr>
      </w:pPr>
      <w:r w:rsidRPr="00F611EC">
        <w:rPr>
          <w:rFonts w:ascii="Arial" w:hAnsi="Arial" w:cs="Arial"/>
          <w:sz w:val="22"/>
          <w:szCs w:val="22"/>
        </w:rPr>
        <w:t xml:space="preserve">AI Cost Gap Tariff for Generator </w:t>
      </w:r>
      <m:oMath>
        <m:r>
          <w:rPr>
            <w:rFonts w:ascii="Cambria Math" w:hAnsi="Cambria Math" w:cs="Arial"/>
            <w:sz w:val="22"/>
            <w:szCs w:val="22"/>
          </w:rPr>
          <m:t xml:space="preserve">i= </m:t>
        </m:r>
        <m:f>
          <m:fPr>
            <m:ctrlPr>
              <w:rPr>
                <w:rFonts w:ascii="Cambria Math" w:hAnsi="Cambria Math" w:cs="Arial"/>
                <w:i/>
                <w:sz w:val="22"/>
                <w:szCs w:val="22"/>
              </w:rPr>
            </m:ctrlPr>
          </m:fPr>
          <m:num>
            <m:r>
              <w:rPr>
                <w:rFonts w:ascii="Cambria Math" w:hAnsi="Cambria Math" w:cs="Arial"/>
                <w:sz w:val="22"/>
                <w:szCs w:val="22"/>
              </w:rPr>
              <m:t>n×AI Cost Gap</m:t>
            </m:r>
          </m:num>
          <m:den>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den>
        </m:f>
      </m:oMath>
    </w:p>
    <w:p w14:paraId="4A20FB1C" w14:textId="77777777" w:rsidR="008B5963" w:rsidRPr="00F611EC" w:rsidRDefault="008B5963" w:rsidP="00F611EC">
      <w:pPr>
        <w:spacing w:line="252" w:lineRule="auto"/>
        <w:ind w:left="360"/>
        <w:contextualSpacing/>
        <w:jc w:val="both"/>
        <w:rPr>
          <w:rFonts w:ascii="Arial" w:hAnsi="Arial" w:cs="Arial"/>
          <w:sz w:val="22"/>
          <w:szCs w:val="22"/>
        </w:rPr>
      </w:pPr>
    </w:p>
    <w:p w14:paraId="0C9339FB" w14:textId="77777777" w:rsidR="00414AB2" w:rsidRPr="00F611EC" w:rsidRDefault="00414AB2" w:rsidP="00F611EC">
      <w:pPr>
        <w:pStyle w:val="ListParagraph"/>
        <w:numPr>
          <w:ilvl w:val="0"/>
          <w:numId w:val="134"/>
        </w:numPr>
        <w:spacing w:after="160" w:line="252" w:lineRule="auto"/>
        <w:contextualSpacing/>
        <w:jc w:val="both"/>
        <w:rPr>
          <w:rFonts w:ascii="Arial" w:hAnsi="Arial" w:cs="Arial"/>
          <w:sz w:val="22"/>
          <w:szCs w:val="22"/>
        </w:rPr>
      </w:pPr>
      <w:r w:rsidRPr="00F611EC">
        <w:rPr>
          <w:rFonts w:ascii="Arial" w:hAnsi="Arial" w:cs="Arial"/>
          <w:sz w:val="22"/>
          <w:szCs w:val="22"/>
        </w:rPr>
        <w:t>Where:</w:t>
      </w:r>
    </w:p>
    <w:p w14:paraId="0724165F" w14:textId="77777777" w:rsidR="00414AB2" w:rsidRPr="00F611EC" w:rsidRDefault="00E268A5" w:rsidP="00F611EC">
      <w:pPr>
        <w:pStyle w:val="ListParagraph"/>
        <w:numPr>
          <w:ilvl w:val="1"/>
          <w:numId w:val="134"/>
        </w:numPr>
        <w:spacing w:after="160" w:line="252" w:lineRule="auto"/>
        <w:contextualSpacing/>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oMath>
      <w:r w:rsidR="00414AB2" w:rsidRPr="00F611EC">
        <w:rPr>
          <w:rFonts w:ascii="Arial" w:hAnsi="Arial" w:cs="Arial"/>
          <w:sz w:val="22"/>
          <w:szCs w:val="22"/>
        </w:rPr>
        <w:t xml:space="preserve">= </w:t>
      </w:r>
      <w:r w:rsidR="00414AB2" w:rsidRPr="00F611EC">
        <w:rPr>
          <w:rFonts w:ascii="Arial" w:hAnsi="Arial" w:cs="Arial"/>
          <w:b/>
          <w:bCs/>
          <w:sz w:val="22"/>
          <w:szCs w:val="22"/>
        </w:rPr>
        <w:t>Transmission Entry Capacity</w:t>
      </w:r>
      <w:r w:rsidR="00414AB2" w:rsidRPr="00F611EC">
        <w:rPr>
          <w:rFonts w:ascii="Arial" w:hAnsi="Arial" w:cs="Arial"/>
          <w:sz w:val="22"/>
          <w:szCs w:val="22"/>
        </w:rPr>
        <w:t xml:space="preserve"> of generator </w:t>
      </w:r>
      <m:oMath>
        <m:r>
          <w:rPr>
            <w:rFonts w:ascii="Cambria Math" w:hAnsi="Cambria Math" w:cs="Arial"/>
            <w:sz w:val="22"/>
            <w:szCs w:val="22"/>
          </w:rPr>
          <m:t>i</m:t>
        </m:r>
      </m:oMath>
      <w:r w:rsidR="00414AB2" w:rsidRPr="00F611EC">
        <w:rPr>
          <w:rFonts w:ascii="Arial" w:eastAsiaTheme="minorEastAsia" w:hAnsi="Arial" w:cs="Arial"/>
          <w:sz w:val="22"/>
          <w:szCs w:val="22"/>
        </w:rPr>
        <w:t xml:space="preserve"> in kW</w:t>
      </w:r>
    </w:p>
    <w:p w14:paraId="0E7AF93B" w14:textId="77777777"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number of days remaining in the year over which the tariff is to be paid</w:t>
      </w:r>
    </w:p>
    <w:p w14:paraId="1EB8012F" w14:textId="08A1FA33"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total number of days over which the tariff is applicable (calculated as per 14.15.1</w:t>
      </w:r>
      <w:r w:rsidR="00EE1BA9">
        <w:rPr>
          <w:rFonts w:ascii="Arial" w:hAnsi="Arial" w:cs="Arial"/>
          <w:sz w:val="22"/>
          <w:szCs w:val="22"/>
        </w:rPr>
        <w:t>56</w:t>
      </w:r>
      <w:r w:rsidRPr="00F611EC">
        <w:rPr>
          <w:rFonts w:ascii="Arial" w:hAnsi="Arial" w:cs="Arial"/>
          <w:sz w:val="22"/>
          <w:szCs w:val="22"/>
        </w:rPr>
        <w:t>.4)</w:t>
      </w:r>
    </w:p>
    <w:p w14:paraId="0551C63C" w14:textId="0F82D03C" w:rsidR="00EB2B4D" w:rsidRPr="00F611EC" w:rsidRDefault="00414AB2" w:rsidP="00F611EC">
      <w:pPr>
        <w:ind w:left="1418" w:hanging="1418"/>
        <w:jc w:val="both"/>
        <w:rPr>
          <w:rFonts w:ascii="Arial" w:eastAsia="Calibri" w:hAnsi="Arial" w:cs="Arial"/>
          <w:sz w:val="22"/>
          <w:szCs w:val="22"/>
          <w:lang w:val="en-US"/>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.8</w:t>
      </w:r>
      <w:r w:rsidRPr="00F611EC">
        <w:rPr>
          <w:rFonts w:ascii="Arial" w:hAnsi="Arial" w:cs="Arial"/>
          <w:sz w:val="22"/>
          <w:szCs w:val="22"/>
        </w:rPr>
        <w:tab/>
        <w:t>The calculation described in 14.15.1</w:t>
      </w:r>
      <w:r w:rsidR="00EE1BA9">
        <w:rPr>
          <w:rFonts w:ascii="Arial" w:hAnsi="Arial" w:cs="Arial"/>
          <w:sz w:val="22"/>
          <w:szCs w:val="22"/>
        </w:rPr>
        <w:t>56</w:t>
      </w:r>
      <w:r w:rsidRPr="00F611EC">
        <w:rPr>
          <w:rFonts w:ascii="Arial" w:hAnsi="Arial" w:cs="Arial"/>
          <w:sz w:val="22"/>
          <w:szCs w:val="22"/>
        </w:rPr>
        <w:t xml:space="preserve">.6 shall be used for the initial partial year in which generator </w:t>
      </w:r>
      <m:oMath>
        <m:r>
          <w:rPr>
            <w:rFonts w:ascii="Cambria Math" w:hAnsi="Cambria Math" w:cs="Arial"/>
            <w:sz w:val="22"/>
            <w:szCs w:val="22"/>
          </w:rPr>
          <m:t>i</m:t>
        </m:r>
      </m:oMath>
      <w:r w:rsidRPr="00F611EC">
        <w:rPr>
          <w:rFonts w:ascii="Arial" w:hAnsi="Arial" w:cs="Arial"/>
          <w:sz w:val="22"/>
          <w:szCs w:val="22"/>
        </w:rPr>
        <w:t xml:space="preserve"> connects (if applicable) and the first full charging year. For each subsequent year that the AI Cost Gap Tariff is applicable after the year of calculation, the full year AI Cost Gap Tariff for generator </w:t>
      </w:r>
      <m:oMath>
        <m:r>
          <w:rPr>
            <w:rFonts w:ascii="Cambria Math" w:hAnsi="Cambria Math" w:cs="Arial"/>
            <w:sz w:val="22"/>
            <w:szCs w:val="22"/>
          </w:rPr>
          <m:t>i</m:t>
        </m:r>
      </m:oMath>
      <w:r w:rsidRPr="00F611EC">
        <w:rPr>
          <w:rFonts w:ascii="Arial" w:hAnsi="Arial" w:cs="Arial"/>
          <w:sz w:val="22"/>
          <w:szCs w:val="22"/>
        </w:rPr>
        <w:t xml:space="preserve"> shall be inflated in line with the average increase in May to October CPIH as per 14.15.1</w:t>
      </w:r>
      <w:r w:rsidR="00EE1BA9">
        <w:rPr>
          <w:rFonts w:ascii="Arial" w:hAnsi="Arial" w:cs="Arial"/>
          <w:sz w:val="22"/>
          <w:szCs w:val="22"/>
        </w:rPr>
        <w:t>56</w:t>
      </w:r>
      <w:r w:rsidRPr="00F611EC">
        <w:rPr>
          <w:rFonts w:ascii="Arial" w:hAnsi="Arial" w:cs="Arial"/>
          <w:sz w:val="22"/>
          <w:szCs w:val="22"/>
        </w:rPr>
        <w:t>.6</w:t>
      </w:r>
      <w:r w:rsidR="00EE1BA9">
        <w:rPr>
          <w:rFonts w:ascii="Arial" w:hAnsi="Arial" w:cs="Arial"/>
          <w:sz w:val="22"/>
          <w:szCs w:val="22"/>
        </w:rPr>
        <w:t>.</w:t>
      </w: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250" w:name="_Toc32201082"/>
      <w:bookmarkStart w:id="251" w:name="_Toc49661119"/>
      <w:bookmarkEnd w:id="246"/>
      <w:bookmarkEnd w:id="247"/>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52" w:name="_Ref506957800"/>
      <w:bookmarkStart w:id="253" w:name="_Toc32201083"/>
      <w:bookmarkStart w:id="254" w:name="_Toc49661120"/>
      <w:bookmarkStart w:id="255" w:name="_Toc98821478"/>
      <w:bookmarkStart w:id="256" w:name="_Toc111259845"/>
      <w:bookmarkStart w:id="257" w:name="_Toc111262532"/>
      <w:bookmarkStart w:id="258" w:name="_Toc274049695"/>
      <w:bookmarkEnd w:id="250"/>
      <w:bookmarkEnd w:id="251"/>
      <w:r w:rsidRPr="00D54761">
        <w:rPr>
          <w:bCs/>
          <w:color w:val="auto"/>
          <w:sz w:val="28"/>
          <w:szCs w:val="28"/>
        </w:rPr>
        <w:t>14.16 Derivation of the Transmission Network Use of System Energy Consumption Tariff</w:t>
      </w:r>
      <w:bookmarkEnd w:id="252"/>
      <w:bookmarkEnd w:id="253"/>
      <w:bookmarkEnd w:id="254"/>
      <w:r w:rsidRPr="00D54761">
        <w:rPr>
          <w:bCs/>
          <w:color w:val="auto"/>
          <w:sz w:val="28"/>
          <w:szCs w:val="28"/>
        </w:rPr>
        <w:t xml:space="preserve"> and Short Term Capacity Tariff</w:t>
      </w:r>
      <w:bookmarkEnd w:id="255"/>
      <w:bookmarkEnd w:id="256"/>
      <w:bookmarkEnd w:id="257"/>
      <w:r w:rsidRPr="00D54761">
        <w:rPr>
          <w:bCs/>
          <w:color w:val="auto"/>
          <w:sz w:val="28"/>
          <w:szCs w:val="28"/>
        </w:rPr>
        <w:t>s</w:t>
      </w:r>
      <w:bookmarkEnd w:id="258"/>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59" w:name="_Toc274049696"/>
      <w:r>
        <w:t>Short Term Transmission Entry Capacity (STTEC) Tariff</w:t>
      </w:r>
      <w:bookmarkEnd w:id="259"/>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60" w:name="_Toc274049697"/>
      <w:r w:rsidRPr="00DC7159">
        <w:t>Limited Duration Transmission Entry Capacity (LDTEC) Tariffs</w:t>
      </w:r>
      <w:bookmarkEnd w:id="260"/>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61"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62" w:name="_Toc32201085"/>
      <w:bookmarkStart w:id="263" w:name="_Toc49661123"/>
      <w:bookmarkStart w:id="264" w:name="_Toc274049698"/>
      <w:bookmarkEnd w:id="261"/>
      <w:r w:rsidRPr="00D54761">
        <w:rPr>
          <w:color w:val="auto"/>
          <w:sz w:val="28"/>
          <w:szCs w:val="28"/>
        </w:rPr>
        <w:lastRenderedPageBreak/>
        <w:t>14.17 Demand Charges</w:t>
      </w:r>
      <w:bookmarkEnd w:id="262"/>
      <w:bookmarkEnd w:id="263"/>
      <w:bookmarkEnd w:id="264"/>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65" w:name="_Toc32201086"/>
      <w:bookmarkStart w:id="266" w:name="_Toc49661124"/>
      <w:bookmarkStart w:id="267" w:name="_Toc274049699"/>
      <w:r>
        <w:t>Parties Liable for Demand Charges</w:t>
      </w:r>
      <w:bookmarkEnd w:id="265"/>
      <w:bookmarkEnd w:id="266"/>
      <w:bookmarkEnd w:id="267"/>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68" w:name="_Toc32201087"/>
      <w:bookmarkStart w:id="269" w:name="_Toc49661125"/>
      <w:bookmarkStart w:id="270" w:name="_Toc274049700"/>
      <w:r>
        <w:t xml:space="preserve">Basis of </w:t>
      </w:r>
      <w:r w:rsidR="00010EB2">
        <w:t>Demand Locational</w:t>
      </w:r>
      <w:r>
        <w:t xml:space="preserve"> Charges</w:t>
      </w:r>
      <w:bookmarkEnd w:id="268"/>
      <w:bookmarkEnd w:id="269"/>
      <w:bookmarkEnd w:id="270"/>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3"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550530B2">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1323872B">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2"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71" w:name="_Toc49661126"/>
      <w:bookmarkStart w:id="272"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271"/>
      <w:bookmarkEnd w:id="272"/>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73" w:name="_Toc49661127"/>
      <w:bookmarkStart w:id="274" w:name="_Toc274049702"/>
      <w:r w:rsidRPr="004248A1">
        <w:rPr>
          <w:rFonts w:ascii="Arial" w:hAnsi="Arial" w:cs="Arial"/>
          <w:b/>
        </w:rPr>
        <w:t>Power Stations with a Bilateral Connection Agreement</w:t>
      </w:r>
      <w:bookmarkEnd w:id="273"/>
      <w:r w:rsidRPr="004248A1">
        <w:rPr>
          <w:rFonts w:ascii="Arial" w:hAnsi="Arial" w:cs="Arial"/>
          <w:b/>
        </w:rPr>
        <w:t xml:space="preserve"> and Licensable Generation with a Bilateral Embedded Generation Agreement</w:t>
      </w:r>
      <w:bookmarkEnd w:id="274"/>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lastRenderedPageBreak/>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75" w:name="_Toc49661128"/>
      <w:bookmarkStart w:id="276" w:name="_Toc274049703"/>
      <w:r w:rsidRPr="004248A1">
        <w:rPr>
          <w:rFonts w:ascii="Arial" w:hAnsi="Arial" w:cs="Arial"/>
          <w:b/>
        </w:rPr>
        <w:t>Exemptible Generation and Derogated Distribution Interconnectors with a Bilateral Embedded Generation Agreement</w:t>
      </w:r>
      <w:bookmarkEnd w:id="275"/>
      <w:bookmarkEnd w:id="276"/>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77" w:name="_Toc32201088"/>
      <w:bookmarkStart w:id="278" w:name="_Toc49661130"/>
    </w:p>
    <w:p w14:paraId="2145EB86" w14:textId="77777777" w:rsidR="006661FE" w:rsidRDefault="006661FE" w:rsidP="006661FE">
      <w:pPr>
        <w:pStyle w:val="Heading2"/>
      </w:pPr>
      <w:bookmarkStart w:id="279" w:name="_Toc274049704"/>
      <w:r>
        <w:t>Small Generators Tariffs</w:t>
      </w:r>
      <w:bookmarkEnd w:id="279"/>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80" w:name="_Toc274049705"/>
      <w:r>
        <w:t>The Triad</w:t>
      </w:r>
      <w:bookmarkEnd w:id="277"/>
      <w:bookmarkEnd w:id="278"/>
      <w:bookmarkEnd w:id="280"/>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81"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81"/>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lastRenderedPageBreak/>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282" w:name="_Toc497131269"/>
      <w:r w:rsidR="006661FE">
        <w:fldChar w:fldCharType="begin"/>
      </w:r>
      <w:r w:rsidR="006661FE">
        <w:instrText xml:space="preserve"> XE "Triad" </w:instrText>
      </w:r>
      <w:r w:rsidR="006661FE">
        <w:fldChar w:fldCharType="end"/>
      </w:r>
      <w:bookmarkEnd w:id="282"/>
      <w:r w:rsidR="006661FE">
        <w:fldChar w:fldCharType="begin"/>
      </w:r>
      <w:r w:rsidR="006661FE">
        <w:instrText xml:space="preserve"> XE "Trading Unit" </w:instrText>
      </w:r>
      <w:r w:rsidR="006661FE">
        <w:fldChar w:fldCharType="end"/>
      </w:r>
    </w:p>
    <w:bookmarkStart w:id="283"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83"/>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84" w:name="_Hlt497734631"/>
      <w:bookmarkEnd w:id="284"/>
      <w:r>
        <w:t xml:space="preserve"> </w:t>
      </w:r>
      <w:r w:rsidR="002064B2">
        <w:t xml:space="preserve"> </w:t>
      </w:r>
      <w:bookmarkStart w:id="285" w:name="_Ref192597305"/>
      <w:r w:rsidR="002064B2">
        <w:t>Throughout the year Users will submit a Demand Forecast. A Demand Forecast will include:</w:t>
      </w:r>
      <w:bookmarkEnd w:id="285"/>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w:t>
      </w:r>
      <w:r w:rsidRPr="00C301FA">
        <w:lastRenderedPageBreak/>
        <w:t xml:space="preserve">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86" w:name="_Hlk35263653"/>
      <w:bookmarkStart w:id="287" w:name="_Hlk35263622"/>
      <w:r w:rsidRPr="00010EB2">
        <w:rPr>
          <w:rFonts w:ascii="Arial" w:hAnsi="Arial" w:cs="Arial"/>
          <w:b/>
        </w:rPr>
        <w:t>Initial Reconciliation Part 2 – Non-half-hourly metered demand</w:t>
      </w:r>
    </w:p>
    <w:bookmarkEnd w:id="286"/>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288" w:name="_Hlk35263694"/>
      <w:r w:rsidRPr="00010EB2">
        <w:rPr>
          <w:rFonts w:ascii="Arial" w:hAnsi="Arial" w:cs="Arial"/>
        </w:rPr>
        <w:t xml:space="preserve">non-half-hourly metered demand will be </w:t>
      </w:r>
      <w:bookmarkEnd w:id="288"/>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87"/>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1BB836EF"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w:t>
      </w:r>
      <w:r w:rsidRPr="00010EB2">
        <w:rPr>
          <w:rFonts w:ascii="Arial" w:hAnsi="Arial" w:cs="Arial"/>
        </w:rPr>
        <w:lastRenderedPageBreak/>
        <w:t xml:space="preserve">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E268A5"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89"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w:t>
      </w:r>
      <w:r w:rsidRPr="007E2F78">
        <w:lastRenderedPageBreak/>
        <w:t xml:space="preserve">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C8527F2"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A8685B1" w:rsidR="00800968" w:rsidRPr="00800968" w:rsidRDefault="00800968" w:rsidP="007D27B2">
      <w:pPr>
        <w:pStyle w:val="1"/>
        <w:numPr>
          <w:ilvl w:val="0"/>
          <w:numId w:val="118"/>
        </w:numPr>
        <w:tabs>
          <w:tab w:val="num" w:pos="2127"/>
        </w:tabs>
        <w:ind w:left="2127" w:hanging="1407"/>
        <w:jc w:val="both"/>
      </w:pPr>
      <w:r w:rsidRPr="001319DB">
        <w:lastRenderedPageBreak/>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w:t>
      </w:r>
      <w:r w:rsidR="0005343B">
        <w:rPr>
          <w:rFonts w:cs="Arial (W1)"/>
        </w:rPr>
        <w:t>.</w:t>
      </w:r>
      <w:r w:rsidR="00A56602">
        <w:rPr>
          <w:rFonts w:cs="Arial (W1)"/>
        </w:rPr>
        <w:t xml:space="preserve">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3D690ECA" w:rsidR="00800968"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w:t>
      </w:r>
      <w:r w:rsidR="0084177B">
        <w:t>,</w:t>
      </w:r>
      <w:r w:rsidRPr="00800968">
        <w:t xml:space="preserve"> 3.12</w:t>
      </w:r>
      <w:r w:rsidR="0084177B">
        <w:t xml:space="preserve"> and </w:t>
      </w:r>
      <w:r w:rsidR="00280DDC">
        <w:fldChar w:fldCharType="begin"/>
      </w:r>
      <w:r w:rsidR="00280DDC">
        <w:instrText xml:space="preserve"> REF _Ref192597305 \r \h </w:instrText>
      </w:r>
      <w:r w:rsidR="00280DDC">
        <w:fldChar w:fldCharType="separate"/>
      </w:r>
      <w:r w:rsidR="005642D4">
        <w:t>14.17.19</w:t>
      </w:r>
      <w:r w:rsidR="00280DDC">
        <w:fldChar w:fldCharType="end"/>
      </w:r>
      <w:r w:rsidRPr="00800968">
        <w:t xml:space="preserve">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w:t>
      </w:r>
      <w:r w:rsidR="00297932">
        <w:t>.</w:t>
      </w:r>
    </w:p>
    <w:p w14:paraId="7A706B5D" w14:textId="77777777" w:rsidR="00DA097F" w:rsidRDefault="00DA097F" w:rsidP="00E51C1A">
      <w:pPr>
        <w:pStyle w:val="ListParagraph"/>
      </w:pPr>
    </w:p>
    <w:p w14:paraId="79ACEF97" w14:textId="207887CA" w:rsidR="00DA097F" w:rsidRPr="001319DB" w:rsidRDefault="00DA097F" w:rsidP="00E51C1A">
      <w:pPr>
        <w:pStyle w:val="1"/>
        <w:jc w:val="both"/>
      </w:pPr>
      <w:r w:rsidRPr="00853D78">
        <w:rPr>
          <w:rStyle w:val="ui-provider"/>
          <w:b/>
        </w:rPr>
        <w:t>The following section describes the arrangements that will apply in relation to introduction of half-hourly settlement on a market-wide basis</w:t>
      </w:r>
      <w:r w:rsidR="0037598C">
        <w:rPr>
          <w:rStyle w:val="ui-provider"/>
          <w:b/>
        </w:rPr>
        <w:t>.</w:t>
      </w:r>
    </w:p>
    <w:p w14:paraId="1A4A3C69" w14:textId="77777777" w:rsidR="00F10ECF" w:rsidRDefault="00F10ECF" w:rsidP="007E2F78">
      <w:pPr>
        <w:pStyle w:val="1"/>
        <w:ind w:left="1627"/>
        <w:jc w:val="both"/>
      </w:pPr>
    </w:p>
    <w:p w14:paraId="6CC77F42" w14:textId="77777777" w:rsidR="007F327B" w:rsidRPr="00853D78" w:rsidRDefault="007F327B" w:rsidP="007F327B">
      <w:pPr>
        <w:pStyle w:val="1"/>
        <w:ind w:left="2160" w:hanging="1440"/>
        <w:jc w:val="both"/>
      </w:pPr>
      <w:r w:rsidRPr="00853D78">
        <w:t>14.17.41.1</w:t>
      </w:r>
      <w:r w:rsidRPr="00853D78">
        <w:tab/>
        <w:t xml:space="preserve">Subject to 14.17.40.2, when an MPAN is settled under the MHHS Target Operating Model (as defined in Section C12 </w:t>
      </w:r>
      <w:r w:rsidRPr="00853D78">
        <w:rPr>
          <w:b/>
          <w:bCs/>
        </w:rPr>
        <w:t>of the Balancing and Settlement Code</w:t>
      </w:r>
      <w:r w:rsidRPr="00853D78">
        <w:t xml:space="preserve">) its associated </w:t>
      </w:r>
      <w:r w:rsidRPr="00853D78">
        <w:rPr>
          <w:b/>
          <w:bCs/>
        </w:rPr>
        <w:t>BM Unit</w:t>
      </w:r>
      <w:r w:rsidRPr="00853D78">
        <w:t xml:space="preserve"> gross demand, embedded export or energy consumption will be charged TNUoS as per</w:t>
      </w:r>
      <w:r w:rsidRPr="00853D78">
        <w:rPr>
          <w:b/>
          <w:bCs/>
        </w:rPr>
        <w:t xml:space="preserve"> </w:t>
      </w:r>
      <w:r w:rsidRPr="00853D78">
        <w:t>14.17.13, except in the following circumstances:</w:t>
      </w:r>
    </w:p>
    <w:p w14:paraId="3C6A017C" w14:textId="77777777" w:rsidR="007F327B" w:rsidRPr="00853D78" w:rsidRDefault="007F327B" w:rsidP="007F327B">
      <w:pPr>
        <w:pStyle w:val="1"/>
        <w:ind w:left="2160" w:hanging="1440"/>
        <w:jc w:val="both"/>
      </w:pPr>
    </w:p>
    <w:p w14:paraId="10CE962D" w14:textId="77777777" w:rsidR="007F327B" w:rsidRPr="00853D78" w:rsidRDefault="007F327B" w:rsidP="007F327B">
      <w:pPr>
        <w:pStyle w:val="1"/>
        <w:numPr>
          <w:ilvl w:val="5"/>
          <w:numId w:val="104"/>
        </w:numPr>
        <w:jc w:val="both"/>
      </w:pPr>
      <w:r w:rsidRPr="00853D78">
        <w:t xml:space="preserve">When an MPAN with a non half-hourly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BSCCo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p>
    <w:p w14:paraId="6063E9FA" w14:textId="77777777" w:rsidR="007F327B" w:rsidRPr="00853D78" w:rsidRDefault="007F327B" w:rsidP="007F327B">
      <w:pPr>
        <w:pStyle w:val="1"/>
        <w:ind w:left="2160"/>
        <w:jc w:val="both"/>
      </w:pPr>
    </w:p>
    <w:p w14:paraId="539A50B2" w14:textId="77777777" w:rsidR="002C4975" w:rsidRPr="00E51C1A" w:rsidRDefault="007F327B" w:rsidP="00847EE9">
      <w:pPr>
        <w:pStyle w:val="1"/>
        <w:numPr>
          <w:ilvl w:val="5"/>
          <w:numId w:val="104"/>
        </w:numPr>
        <w:jc w:val="both"/>
        <w:rPr>
          <w:sz w:val="20"/>
        </w:rPr>
      </w:pPr>
      <w:r w:rsidRPr="00853D78">
        <w:t xml:space="preserve">When an MPAN with a non half-hourly </w:t>
      </w:r>
      <w:r w:rsidRPr="002C4975">
        <w:rPr>
          <w:b/>
          <w:bCs/>
        </w:rPr>
        <w:t>Metering System</w:t>
      </w:r>
      <w:r w:rsidRPr="00853D78">
        <w:t xml:space="preserve"> transitions to a half-hourly </w:t>
      </w:r>
      <w:r w:rsidRPr="002C4975">
        <w:rPr>
          <w:b/>
          <w:bCs/>
        </w:rPr>
        <w:t>Metering System</w:t>
      </w:r>
      <w:r w:rsidRPr="00853D78">
        <w:t xml:space="preserve"> with whole current metering at Non- Domestic Premises and is reported as such from BSCCo to </w:t>
      </w:r>
      <w:r w:rsidRPr="002C4975">
        <w:rPr>
          <w:b/>
          <w:bCs/>
        </w:rPr>
        <w:t>The Company</w:t>
      </w:r>
      <w:r w:rsidRPr="00853D78">
        <w:t xml:space="preserve">, its associated </w:t>
      </w:r>
      <w:r w:rsidRPr="002C4975">
        <w:rPr>
          <w:b/>
          <w:bCs/>
        </w:rPr>
        <w:t>BM Uni</w:t>
      </w:r>
      <w:r w:rsidRPr="00853D78">
        <w:t>t energy consumption will be treated as Chargeable Energy Capacity.</w:t>
      </w:r>
    </w:p>
    <w:p w14:paraId="2CFC503A" w14:textId="46EB8000" w:rsidR="006661FE" w:rsidRPr="002C4975" w:rsidRDefault="007F327B" w:rsidP="00E51C1A">
      <w:pPr>
        <w:pStyle w:val="1"/>
        <w:numPr>
          <w:ilvl w:val="5"/>
          <w:numId w:val="104"/>
        </w:numPr>
        <w:spacing w:before="120"/>
        <w:jc w:val="both"/>
        <w:rPr>
          <w:sz w:val="20"/>
        </w:rPr>
      </w:pPr>
      <w:r w:rsidRPr="00853D78">
        <w:t>When an MPAN</w:t>
      </w:r>
      <w:r>
        <w:t xml:space="preserve"> </w:t>
      </w:r>
      <w:r w:rsidRPr="00853D78">
        <w:t xml:space="preserve">transitions to a half-hourly </w:t>
      </w:r>
      <w:r w:rsidRPr="002C4975">
        <w:rPr>
          <w:b/>
          <w:bCs/>
        </w:rPr>
        <w:t xml:space="preserve">Metering System </w:t>
      </w:r>
      <w:r w:rsidRPr="00853D78">
        <w:t>at Domestic Premises (as defined in a</w:t>
      </w:r>
      <w:r w:rsidRPr="002C4975">
        <w:rPr>
          <w:b/>
          <w:bCs/>
        </w:rPr>
        <w:t xml:space="preserve"> Supply Licence</w:t>
      </w:r>
      <w:r w:rsidRPr="00853D78">
        <w:t>)</w:t>
      </w:r>
      <w:r w:rsidRPr="002C4975">
        <w:rPr>
          <w:b/>
          <w:bCs/>
        </w:rPr>
        <w:t xml:space="preserve"> </w:t>
      </w:r>
      <w:r w:rsidRPr="00853D78">
        <w:t>and is reported as such from BSCCo</w:t>
      </w:r>
      <w:r w:rsidRPr="002C4975">
        <w:rPr>
          <w:b/>
          <w:bCs/>
        </w:rPr>
        <w:t xml:space="preserve"> </w:t>
      </w:r>
      <w:r w:rsidRPr="00853D78">
        <w:t xml:space="preserve">to </w:t>
      </w:r>
      <w:r w:rsidRPr="002C4975">
        <w:rPr>
          <w:b/>
          <w:bCs/>
        </w:rPr>
        <w:t>The Company</w:t>
      </w:r>
      <w:r w:rsidRPr="00853D78">
        <w:t xml:space="preserve">, its associated </w:t>
      </w:r>
      <w:r w:rsidRPr="002C4975">
        <w:rPr>
          <w:b/>
          <w:bCs/>
        </w:rPr>
        <w:t xml:space="preserve">BM Unit </w:t>
      </w:r>
      <w:r w:rsidRPr="00853D78">
        <w:t>energy consumption will be treated as Chargeable Energy Capacity</w:t>
      </w:r>
    </w:p>
    <w:p w14:paraId="669E90DE" w14:textId="77777777" w:rsidR="006661FE" w:rsidRDefault="006661FE" w:rsidP="006661FE">
      <w:pPr>
        <w:pStyle w:val="Heading2"/>
      </w:pPr>
      <w:bookmarkStart w:id="290" w:name="_Toc274049713"/>
      <w:r>
        <w:t>Further Information</w:t>
      </w:r>
      <w:bookmarkEnd w:id="290"/>
    </w:p>
    <w:p w14:paraId="6C287FA5" w14:textId="77777777" w:rsidR="006661FE" w:rsidRDefault="006661FE" w:rsidP="006661FE"/>
    <w:p w14:paraId="116326C7" w14:textId="77777777" w:rsidR="007D1C17" w:rsidRPr="007D1C17" w:rsidRDefault="007D1C17" w:rsidP="007D27B2">
      <w:pPr>
        <w:pStyle w:val="ListParagraph"/>
        <w:numPr>
          <w:ilvl w:val="0"/>
          <w:numId w:val="119"/>
        </w:numPr>
        <w:jc w:val="both"/>
        <w:rPr>
          <w:rFonts w:ascii="Arial" w:hAnsi="Arial" w:cs="Arial"/>
          <w:vanish/>
          <w:sz w:val="22"/>
          <w:lang w:eastAsia="en-US"/>
        </w:rPr>
      </w:pPr>
    </w:p>
    <w:p w14:paraId="68B5C577" w14:textId="082A4B66" w:rsidR="0022187C" w:rsidRDefault="003E6A40" w:rsidP="007D27B2">
      <w:pPr>
        <w:pStyle w:val="1"/>
        <w:numPr>
          <w:ilvl w:val="0"/>
          <w:numId w:val="119"/>
        </w:numPr>
        <w:jc w:val="both"/>
        <w:rPr>
          <w:rFonts w:ascii="Arial" w:hAnsi="Arial" w:cs="Arial"/>
        </w:rPr>
      </w:pPr>
      <w:r>
        <w:rPr>
          <w:rFonts w:ascii="Arial" w:hAnsi="Arial" w:cs="Arial"/>
        </w:rPr>
        <w:t xml:space="preserve">Paragraph </w:t>
      </w:r>
      <w:r w:rsidR="0022187C">
        <w:rPr>
          <w:rFonts w:ascii="Arial" w:hAnsi="Arial" w:cs="Arial"/>
        </w:rPr>
        <w:t>14</w:t>
      </w:r>
      <w:r w:rsidR="0022187C">
        <w:rPr>
          <w:rFonts w:ascii="Arial" w:hAnsi="Arial" w:cs="Arial"/>
          <w:b/>
        </w:rPr>
        <w:t>.</w:t>
      </w:r>
      <w:r w:rsidR="0022187C">
        <w:rPr>
          <w:rFonts w:ascii="Arial" w:hAnsi="Arial" w:cs="Arial"/>
        </w:rPr>
        <w:t xml:space="preserve">25 </w:t>
      </w:r>
      <w:r>
        <w:rPr>
          <w:rFonts w:ascii="Arial" w:hAnsi="Arial" w:cs="Arial"/>
        </w:rPr>
        <w:t>(</w:t>
      </w:r>
      <w:r w:rsidR="0022187C">
        <w:rPr>
          <w:rFonts w:ascii="Arial" w:hAnsi="Arial" w:cs="Arial"/>
        </w:rPr>
        <w:t>Reconciliation of Demand Related Transmission Network Use of System Charges</w:t>
      </w:r>
      <w:r>
        <w:rPr>
          <w:rFonts w:ascii="Arial" w:hAnsi="Arial" w:cs="Arial"/>
        </w:rPr>
        <w:t>)</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lastRenderedPageBreak/>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91" w:name="_Toc32201092"/>
      <w:bookmarkStart w:id="292" w:name="_Toc49661139"/>
      <w:bookmarkStart w:id="293" w:name="_Toc274049714"/>
      <w:bookmarkEnd w:id="289"/>
      <w:r w:rsidRPr="00FE40FB">
        <w:rPr>
          <w:color w:val="auto"/>
          <w:sz w:val="28"/>
          <w:szCs w:val="28"/>
        </w:rPr>
        <w:lastRenderedPageBreak/>
        <w:t>14.18 Generation charges</w:t>
      </w:r>
      <w:bookmarkEnd w:id="291"/>
      <w:bookmarkEnd w:id="292"/>
      <w:bookmarkEnd w:id="293"/>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94" w:name="_Toc32201093"/>
      <w:bookmarkStart w:id="295" w:name="_Toc49661140"/>
      <w:bookmarkStart w:id="296" w:name="_Toc274049715"/>
      <w:r>
        <w:t>Parties Liable for Generation Charges</w:t>
      </w:r>
      <w:bookmarkEnd w:id="294"/>
      <w:bookmarkEnd w:id="295"/>
      <w:bookmarkEnd w:id="296"/>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97" w:name="_Toc274049716"/>
      <w:bookmarkStart w:id="298" w:name="_Toc32201094"/>
      <w:bookmarkStart w:id="299" w:name="_Toc49661141"/>
      <w:r>
        <w:t>Structure of Generation Charges</w:t>
      </w:r>
      <w:bookmarkEnd w:id="297"/>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300" w:name="_Toc274049717"/>
      <w:r>
        <w:t>Basis of Wider Generation Charges</w:t>
      </w:r>
      <w:bookmarkEnd w:id="298"/>
      <w:bookmarkEnd w:id="299"/>
      <w:bookmarkEnd w:id="300"/>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301" w:name="_Toc274049718"/>
      <w:r w:rsidRPr="00887323">
        <w:rPr>
          <w:rFonts w:ascii="Arial" w:hAnsi="Arial" w:cs="Arial"/>
          <w:b/>
        </w:rPr>
        <w:t>Generation with positive wider tariffs</w:t>
      </w:r>
      <w:bookmarkEnd w:id="301"/>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302" w:name="_Ref272935596"/>
      <w:r>
        <w:t>The short-term chargeable capacity for Power Stations situated with positive generation tariffs is any approved STTEC or LDTEC applicable to that Power Station during a valid STTEC Period or LDTEC Period, as appropriate.</w:t>
      </w:r>
      <w:bookmarkEnd w:id="302"/>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305" w:name="_Toc49661143"/>
      <w:bookmarkStart w:id="306" w:name="_Toc274049719"/>
      <w:r w:rsidRPr="004248A1">
        <w:rPr>
          <w:rFonts w:ascii="Arial" w:hAnsi="Arial" w:cs="Arial"/>
          <w:b/>
        </w:rPr>
        <w:t xml:space="preserve">Generation with negative wider </w:t>
      </w:r>
      <w:bookmarkEnd w:id="305"/>
      <w:r w:rsidRPr="004248A1">
        <w:rPr>
          <w:rFonts w:ascii="Arial" w:hAnsi="Arial" w:cs="Arial"/>
          <w:b/>
        </w:rPr>
        <w:t>tariffs</w:t>
      </w:r>
      <w:bookmarkEnd w:id="306"/>
    </w:p>
    <w:p w14:paraId="5B84D42C" w14:textId="77777777" w:rsidR="006661FE" w:rsidRDefault="006661FE" w:rsidP="007D27B2">
      <w:pPr>
        <w:pStyle w:val="1"/>
        <w:numPr>
          <w:ilvl w:val="0"/>
          <w:numId w:val="73"/>
        </w:numPr>
        <w:jc w:val="both"/>
      </w:pPr>
      <w:bookmarkStart w:id="307"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308"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308"/>
    </w:p>
    <w:bookmarkEnd w:id="307"/>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309" w:name="_Toc274049720"/>
      <w:r>
        <w:t>Basis of Local Generation Charges</w:t>
      </w:r>
      <w:bookmarkEnd w:id="309"/>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310" w:name="_Toc497131273"/>
      <w:bookmarkStart w:id="311" w:name="_Toc32201095"/>
      <w:bookmarkStart w:id="312" w:name="_Toc49661145"/>
      <w:bookmarkStart w:id="313" w:name="_Toc274049722"/>
      <w:bookmarkStart w:id="314" w:name="_Hlt497625183"/>
      <w:r>
        <w:lastRenderedPageBreak/>
        <w:t>Monthly Charges</w:t>
      </w:r>
      <w:bookmarkEnd w:id="310"/>
      <w:bookmarkEnd w:id="311"/>
      <w:bookmarkEnd w:id="312"/>
      <w:bookmarkEnd w:id="313"/>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315" w:name="_Hlt532284319"/>
      <w:bookmarkStart w:id="316" w:name="_Ref272933161"/>
      <w:bookmarkEnd w:id="315"/>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316"/>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317" w:name="_Toc274049723"/>
      <w:r>
        <w:t>Ad hoc Charges</w:t>
      </w:r>
      <w:bookmarkEnd w:id="317"/>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 xml:space="preserve">ged on a monthly basis.  LDTEC charges will apply to both LDTEC (in any of its forms) and Temporary </w:t>
      </w:r>
      <w:r>
        <w:rPr>
          <w:rFonts w:cs="Arial"/>
          <w:szCs w:val="22"/>
        </w:rPr>
        <w:lastRenderedPageBreak/>
        <w:t>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318" w:name="_Toc274049724"/>
      <w:r w:rsidRPr="00FE2E3E">
        <w:t>Embedded Transmission Use of System Charges “ETUoS”</w:t>
      </w:r>
      <w:bookmarkEnd w:id="318"/>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319"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319"/>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ETUoS will also be used to pass through historic DNO capital contributions forming </w:t>
      </w:r>
      <w:r>
        <w:lastRenderedPageBreak/>
        <w:t>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E268A5" w:rsidP="00F1129E">
      <w:pPr>
        <w:jc w:val="center"/>
        <w:rPr>
          <w:u w:val="single"/>
        </w:rPr>
      </w:pPr>
      <m:oMathPara>
        <m:oMath>
          <m:f>
            <m:fPr>
              <m:ctrlPr>
                <w:rPr>
                  <w:rFonts w:ascii="Cambria Math" w:hAnsi="Cambria Math"/>
                  <w:i/>
                  <w:sz w:val="22"/>
                  <w:szCs w:val="22"/>
                </w:rPr>
              </m:ctrlPr>
            </m:fPr>
            <m:num>
              <m:r>
                <w:rPr>
                  <w:rFonts w:ascii="Cambria Math" w:hAnsi="Cambria Math"/>
                </w:rPr>
                <m:t>DNRevOFTO</m:t>
              </m:r>
              <m:r>
                <w:rPr>
                  <w:rFonts w:ascii="Cambria Math" w:hAnsi="Cambria Math"/>
                </w:rPr>
                <m:t>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320" w:name="_Hlk155617635"/>
      <w:r w:rsidR="00CC06E2" w:rsidRPr="00CD5631">
        <w:rPr>
          <w:u w:val="single"/>
          <w:vertAlign w:val="subscript"/>
        </w:rPr>
        <w:t>DNO</w:t>
      </w:r>
      <w:bookmarkEnd w:id="320"/>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lastRenderedPageBreak/>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321" w:name="_Toc32201096"/>
      <w:bookmarkStart w:id="322" w:name="_Toc49661146"/>
      <w:bookmarkStart w:id="323" w:name="_Toc274049725"/>
      <w:r>
        <w:t>Reconciliation of Generation Charges</w:t>
      </w:r>
      <w:bookmarkEnd w:id="321"/>
      <w:bookmarkEnd w:id="322"/>
      <w:bookmarkEnd w:id="323"/>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DB27811"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5642D4">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324" w:name="_Toc32201097"/>
      <w:bookmarkStart w:id="325" w:name="_Toc49661147"/>
      <w:bookmarkStart w:id="326" w:name="_Toc274049726"/>
      <w:bookmarkEnd w:id="314"/>
      <w:r>
        <w:t>Further Information</w:t>
      </w:r>
      <w:bookmarkEnd w:id="324"/>
      <w:bookmarkEnd w:id="325"/>
      <w:bookmarkEnd w:id="326"/>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327" w:name="_Toc32201098"/>
      <w:r>
        <w:br w:type="page"/>
      </w:r>
      <w:bookmarkStart w:id="328" w:name="_Toc49661148"/>
      <w:bookmarkStart w:id="329" w:name="_Toc274049727"/>
      <w:r w:rsidRPr="00FE40FB">
        <w:rPr>
          <w:color w:val="auto"/>
          <w:sz w:val="28"/>
          <w:szCs w:val="28"/>
        </w:rPr>
        <w:lastRenderedPageBreak/>
        <w:t>14.19 Data Requirements</w:t>
      </w:r>
      <w:bookmarkEnd w:id="327"/>
      <w:bookmarkEnd w:id="328"/>
      <w:bookmarkEnd w:id="329"/>
    </w:p>
    <w:p w14:paraId="1B1F56AD" w14:textId="77777777" w:rsidR="006661FE" w:rsidRDefault="006661FE" w:rsidP="006661FE">
      <w:pPr>
        <w:pStyle w:val="Heading2"/>
      </w:pPr>
    </w:p>
    <w:p w14:paraId="1C4CFCE6" w14:textId="77777777" w:rsidR="006661FE" w:rsidRDefault="006661FE" w:rsidP="006661FE">
      <w:pPr>
        <w:pStyle w:val="Heading2"/>
      </w:pPr>
      <w:bookmarkStart w:id="330" w:name="_Toc32201099"/>
      <w:bookmarkStart w:id="331" w:name="_Toc49661149"/>
      <w:bookmarkStart w:id="332" w:name="_Toc274049728"/>
      <w:r>
        <w:t>Data Required for Charge Setting</w:t>
      </w:r>
      <w:bookmarkEnd w:id="330"/>
      <w:bookmarkEnd w:id="331"/>
      <w:bookmarkEnd w:id="332"/>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333" w:name="_Toc32201100"/>
      <w:bookmarkStart w:id="334" w:name="_Toc49661150"/>
      <w:bookmarkStart w:id="335" w:name="_Toc274049729"/>
      <w:r>
        <w:t>Data Required for Calculating Users’ Charges</w:t>
      </w:r>
      <w:bookmarkEnd w:id="333"/>
      <w:bookmarkEnd w:id="334"/>
      <w:bookmarkEnd w:id="335"/>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336" w:name="_Toc32201101"/>
      <w:r>
        <w:br w:type="page"/>
      </w:r>
      <w:bookmarkStart w:id="337" w:name="_Toc49661151"/>
      <w:bookmarkStart w:id="338" w:name="_Toc274049730"/>
      <w:r w:rsidRPr="00FE40FB">
        <w:rPr>
          <w:color w:val="auto"/>
          <w:sz w:val="28"/>
          <w:szCs w:val="28"/>
        </w:rPr>
        <w:lastRenderedPageBreak/>
        <w:t>14.20 Applications</w:t>
      </w:r>
      <w:bookmarkEnd w:id="336"/>
      <w:bookmarkEnd w:id="337"/>
      <w:bookmarkEnd w:id="338"/>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339" w:name="_Ref531603538"/>
      <w:bookmarkStart w:id="340" w:name="_Toc32201102"/>
      <w:r>
        <w:br w:type="page"/>
      </w:r>
      <w:bookmarkStart w:id="341" w:name="_Toc49661152"/>
      <w:bookmarkStart w:id="342" w:name="_Toc274049731"/>
      <w:bookmarkEnd w:id="339"/>
      <w:bookmarkEnd w:id="340"/>
      <w:r w:rsidRPr="00FE40FB">
        <w:rPr>
          <w:color w:val="auto"/>
        </w:rPr>
        <w:lastRenderedPageBreak/>
        <w:t xml:space="preserve">14.21 </w:t>
      </w:r>
      <w:r w:rsidRPr="00FE40FB">
        <w:rPr>
          <w:color w:val="auto"/>
          <w:sz w:val="28"/>
          <w:szCs w:val="28"/>
        </w:rPr>
        <w:t>Transport Model Example</w:t>
      </w:r>
      <w:bookmarkEnd w:id="341"/>
      <w:bookmarkEnd w:id="342"/>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E268A5"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5D3B21"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C92250"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8035FC"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F47783C" w14:textId="1CEFAB27" w:rsidR="006E70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r w:rsidR="00BE1EF5">
        <w:rPr>
          <w:rFonts w:ascii="Arial" w:hAnsi="Arial" w:cs="Arial"/>
          <w:sz w:val="22"/>
        </w:rPr>
        <w:t xml:space="preserve"> </w:t>
      </w:r>
      <w:r w:rsidR="004E65CB">
        <w:rPr>
          <w:rFonts w:ascii="Arial" w:hAnsi="Arial" w:cs="Arial"/>
          <w:sz w:val="22"/>
        </w:rPr>
        <w:t xml:space="preserve">as per 14.15.7, </w:t>
      </w:r>
      <w:r w:rsidR="006661FE" w:rsidRPr="004248A1">
        <w:rPr>
          <w:rFonts w:ascii="Arial" w:hAnsi="Arial" w:cs="Arial"/>
          <w:sz w:val="22"/>
        </w:rPr>
        <w:t>such that total system generation equals total system demand</w:t>
      </w:r>
      <w:r w:rsidR="00FD015B">
        <w:rPr>
          <w:rFonts w:ascii="Arial" w:hAnsi="Arial" w:cs="Arial"/>
          <w:sz w:val="22"/>
        </w:rPr>
        <w:t xml:space="preserve"> minus total imports from external systems</w:t>
      </w:r>
      <w:r w:rsidR="006661FE" w:rsidRPr="004248A1">
        <w:rPr>
          <w:rFonts w:ascii="Arial" w:hAnsi="Arial" w:cs="Arial"/>
          <w:sz w:val="22"/>
        </w:rPr>
        <w:t>.</w:t>
      </w:r>
    </w:p>
    <w:p w14:paraId="728CAAB7" w14:textId="77777777" w:rsidR="006E70FE" w:rsidRPr="006149D0" w:rsidRDefault="006E70FE" w:rsidP="006E70FE">
      <w:pPr>
        <w:pStyle w:val="BodyText"/>
        <w:rPr>
          <w:rFonts w:ascii="Arial" w:hAnsi="Arial" w:cs="Arial"/>
          <w:sz w:val="22"/>
          <w:u w:val="single"/>
        </w:rPr>
      </w:pPr>
      <w:r w:rsidRPr="006149D0">
        <w:rPr>
          <w:rFonts w:ascii="Arial" w:hAnsi="Arial" w:cs="Arial"/>
          <w:sz w:val="22"/>
          <w:u w:val="single"/>
        </w:rPr>
        <w:t>Scaling Factor Adjustment to 10% minimum</w:t>
      </w:r>
    </w:p>
    <w:p w14:paraId="197E3581" w14:textId="77777777" w:rsidR="006E70FE" w:rsidRDefault="006E70FE" w:rsidP="006E70FE">
      <w:pPr>
        <w:pStyle w:val="BodyText"/>
        <w:rPr>
          <w:rFonts w:ascii="Arial" w:hAnsi="Arial" w:cs="Arial"/>
          <w:sz w:val="22"/>
        </w:rPr>
      </w:pPr>
      <w:r>
        <w:rPr>
          <w:rFonts w:ascii="Arial" w:hAnsi="Arial" w:cs="Arial"/>
          <w:sz w:val="22"/>
        </w:rPr>
        <w:t>If the SQSS process gives a variable scaling factor less than 10%, then it will be adjusted along with the fixed factors as per the following example.</w:t>
      </w:r>
    </w:p>
    <w:p w14:paraId="19D755A1" w14:textId="77777777" w:rsidR="006E70FE" w:rsidRDefault="006E70FE" w:rsidP="006E70FE">
      <w:pPr>
        <w:pStyle w:val="BodyText"/>
        <w:rPr>
          <w:rFonts w:ascii="Arial" w:hAnsi="Arial" w:cs="Arial"/>
          <w:sz w:val="22"/>
        </w:rPr>
      </w:pPr>
      <w:r>
        <w:rPr>
          <w:rFonts w:ascii="Arial" w:hAnsi="Arial" w:cs="Arial"/>
          <w:sz w:val="22"/>
        </w:rPr>
        <w:t>Total Unscaled TEC = 107600</w:t>
      </w:r>
      <w:r>
        <w:rPr>
          <w:rFonts w:ascii="Arial" w:hAnsi="Arial" w:cs="Arial"/>
          <w:sz w:val="22"/>
        </w:rPr>
        <w:br/>
        <w:t>ACS Demand = 49870</w:t>
      </w:r>
    </w:p>
    <w:p w14:paraId="74FCCB11" w14:textId="77777777" w:rsidR="006E70FE" w:rsidRDefault="006E70FE" w:rsidP="006E70FE">
      <w:pPr>
        <w:pStyle w:val="BodyText"/>
        <w:rPr>
          <w:rFonts w:ascii="Arial" w:hAnsi="Arial" w:cs="Arial"/>
          <w:sz w:val="22"/>
        </w:rPr>
      </w:pPr>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p>
    <w:tbl>
      <w:tblPr>
        <w:tblStyle w:val="TableGrid"/>
        <w:tblW w:w="0" w:type="auto"/>
        <w:tblLook w:val="04A0" w:firstRow="1" w:lastRow="0" w:firstColumn="1" w:lastColumn="0" w:noHBand="0" w:noVBand="1"/>
      </w:tblPr>
      <w:tblGrid>
        <w:gridCol w:w="1709"/>
        <w:gridCol w:w="1083"/>
        <w:gridCol w:w="877"/>
        <w:gridCol w:w="1678"/>
        <w:gridCol w:w="1604"/>
        <w:gridCol w:w="997"/>
        <w:gridCol w:w="1107"/>
      </w:tblGrid>
      <w:tr w:rsidR="006E70FE" w:rsidRPr="004A1FA9" w14:paraId="1AA98A48" w14:textId="77777777" w:rsidTr="00F24169">
        <w:trPr>
          <w:trHeight w:val="191"/>
        </w:trPr>
        <w:tc>
          <w:tcPr>
            <w:tcW w:w="1709" w:type="dxa"/>
            <w:noWrap/>
            <w:hideMark/>
          </w:tcPr>
          <w:p w14:paraId="2107334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Generator Type</w:t>
            </w:r>
          </w:p>
        </w:tc>
        <w:tc>
          <w:tcPr>
            <w:tcW w:w="1083" w:type="dxa"/>
            <w:noWrap/>
            <w:hideMark/>
          </w:tcPr>
          <w:p w14:paraId="2C4603A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TEC</w:t>
            </w:r>
          </w:p>
        </w:tc>
        <w:tc>
          <w:tcPr>
            <w:tcW w:w="867" w:type="dxa"/>
          </w:tcPr>
          <w:p w14:paraId="1506081D" w14:textId="77777777" w:rsidR="006E70FE" w:rsidRPr="00873915" w:rsidRDefault="006E70FE" w:rsidP="00F24169">
            <w:pPr>
              <w:pStyle w:val="BodyText"/>
              <w:rPr>
                <w:rFonts w:ascii="Arial" w:hAnsi="Arial" w:cs="Arial"/>
                <w:sz w:val="18"/>
                <w:szCs w:val="16"/>
              </w:rPr>
            </w:pPr>
            <w:r>
              <w:rPr>
                <w:rFonts w:ascii="Arial" w:hAnsi="Arial" w:cs="Arial"/>
                <w:sz w:val="18"/>
                <w:szCs w:val="16"/>
              </w:rPr>
              <w:t>Type</w:t>
            </w:r>
          </w:p>
        </w:tc>
        <w:tc>
          <w:tcPr>
            <w:tcW w:w="1678" w:type="dxa"/>
            <w:noWrap/>
            <w:hideMark/>
          </w:tcPr>
          <w:p w14:paraId="23720519" w14:textId="77777777" w:rsidR="006E70FE" w:rsidRPr="006149D0" w:rsidRDefault="006E70FE" w:rsidP="00F24169">
            <w:pPr>
              <w:pStyle w:val="BodyText"/>
              <w:rPr>
                <w:rFonts w:ascii="Arial" w:hAnsi="Arial" w:cs="Arial"/>
                <w:sz w:val="18"/>
                <w:szCs w:val="16"/>
              </w:rPr>
            </w:pPr>
            <w:r>
              <w:rPr>
                <w:rFonts w:ascii="Arial" w:hAnsi="Arial" w:cs="Arial"/>
                <w:sz w:val="18"/>
                <w:szCs w:val="16"/>
              </w:rPr>
              <w:t>Year Round Background SQSS Scaling Factor</w:t>
            </w:r>
          </w:p>
        </w:tc>
        <w:tc>
          <w:tcPr>
            <w:tcW w:w="1604" w:type="dxa"/>
            <w:noWrap/>
            <w:hideMark/>
          </w:tcPr>
          <w:p w14:paraId="683A4B4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Scaled Generation (</w:t>
            </w:r>
            <w:r>
              <w:rPr>
                <w:rFonts w:ascii="Arial" w:hAnsi="Arial" w:cs="Arial"/>
                <w:sz w:val="18"/>
                <w:szCs w:val="16"/>
              </w:rPr>
              <w:t>SQSS</w:t>
            </w:r>
            <w:r w:rsidRPr="006149D0">
              <w:rPr>
                <w:rFonts w:ascii="Arial" w:hAnsi="Arial" w:cs="Arial"/>
                <w:sz w:val="18"/>
                <w:szCs w:val="16"/>
              </w:rPr>
              <w:t>)</w:t>
            </w:r>
          </w:p>
        </w:tc>
        <w:tc>
          <w:tcPr>
            <w:tcW w:w="1310" w:type="dxa"/>
          </w:tcPr>
          <w:p w14:paraId="1F66A94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Scaling Factor after </w:t>
            </w:r>
            <w:r>
              <w:rPr>
                <w:rFonts w:ascii="Arial" w:hAnsi="Arial" w:cs="Arial"/>
                <w:sz w:val="18"/>
                <w:szCs w:val="16"/>
              </w:rPr>
              <w:t xml:space="preserve">10% floor applied </w:t>
            </w:r>
          </w:p>
        </w:tc>
        <w:tc>
          <w:tcPr>
            <w:tcW w:w="1093" w:type="dxa"/>
          </w:tcPr>
          <w:p w14:paraId="4079C5E4" w14:textId="77777777" w:rsidR="006E70FE" w:rsidRPr="006149D0" w:rsidRDefault="006E70FE" w:rsidP="00F24169">
            <w:pPr>
              <w:pStyle w:val="BodyText"/>
              <w:rPr>
                <w:rFonts w:ascii="Arial" w:hAnsi="Arial" w:cs="Arial"/>
                <w:sz w:val="18"/>
                <w:szCs w:val="16"/>
              </w:rPr>
            </w:pPr>
            <w:r>
              <w:rPr>
                <w:rFonts w:ascii="Arial" w:hAnsi="Arial" w:cs="Arial"/>
                <w:sz w:val="18"/>
                <w:szCs w:val="16"/>
              </w:rPr>
              <w:t>Scaled Generation after floor applied for variable</w:t>
            </w:r>
          </w:p>
        </w:tc>
      </w:tr>
      <w:tr w:rsidR="006E70FE" w:rsidRPr="004A1FA9" w14:paraId="50E72589" w14:textId="77777777" w:rsidTr="00F24169">
        <w:trPr>
          <w:trHeight w:val="191"/>
        </w:trPr>
        <w:tc>
          <w:tcPr>
            <w:tcW w:w="1709" w:type="dxa"/>
            <w:noWrap/>
            <w:hideMark/>
          </w:tcPr>
          <w:p w14:paraId="752AA67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Biomass</w:t>
            </w:r>
          </w:p>
        </w:tc>
        <w:tc>
          <w:tcPr>
            <w:tcW w:w="1083" w:type="dxa"/>
            <w:noWrap/>
            <w:hideMark/>
          </w:tcPr>
          <w:p w14:paraId="00406FC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430C2132"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43624C1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2D0DD6D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06F6B5D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1AACF7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5074B0DC" w14:textId="77777777" w:rsidTr="00F24169">
        <w:trPr>
          <w:trHeight w:val="191"/>
        </w:trPr>
        <w:tc>
          <w:tcPr>
            <w:tcW w:w="1709" w:type="dxa"/>
            <w:noWrap/>
            <w:hideMark/>
          </w:tcPr>
          <w:p w14:paraId="4E97CFE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CCGT</w:t>
            </w:r>
          </w:p>
        </w:tc>
        <w:tc>
          <w:tcPr>
            <w:tcW w:w="1083" w:type="dxa"/>
            <w:noWrap/>
            <w:hideMark/>
          </w:tcPr>
          <w:p w14:paraId="311001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30000</w:t>
            </w:r>
          </w:p>
        </w:tc>
        <w:tc>
          <w:tcPr>
            <w:tcW w:w="867" w:type="dxa"/>
          </w:tcPr>
          <w:p w14:paraId="4E03314B"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6B86F15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32E5BAC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-1500</w:t>
            </w:r>
          </w:p>
        </w:tc>
        <w:tc>
          <w:tcPr>
            <w:tcW w:w="1310" w:type="dxa"/>
          </w:tcPr>
          <w:p w14:paraId="323B16D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1FE933C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w:t>
            </w:r>
          </w:p>
        </w:tc>
      </w:tr>
      <w:tr w:rsidR="006E70FE" w:rsidRPr="004A1FA9" w14:paraId="35418C4D" w14:textId="77777777" w:rsidTr="00F24169">
        <w:trPr>
          <w:trHeight w:val="191"/>
        </w:trPr>
        <w:tc>
          <w:tcPr>
            <w:tcW w:w="1709" w:type="dxa"/>
            <w:noWrap/>
            <w:hideMark/>
          </w:tcPr>
          <w:p w14:paraId="27B1D80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CHP</w:t>
            </w:r>
          </w:p>
        </w:tc>
        <w:tc>
          <w:tcPr>
            <w:tcW w:w="1083" w:type="dxa"/>
            <w:noWrap/>
            <w:hideMark/>
          </w:tcPr>
          <w:p w14:paraId="6CB8E11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0BA07F83"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74868C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FE890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37F1FD8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97F29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29A3E03E" w14:textId="77777777" w:rsidTr="00F24169">
        <w:trPr>
          <w:trHeight w:val="191"/>
        </w:trPr>
        <w:tc>
          <w:tcPr>
            <w:tcW w:w="1709" w:type="dxa"/>
            <w:noWrap/>
            <w:hideMark/>
          </w:tcPr>
          <w:p w14:paraId="2EB047D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lastRenderedPageBreak/>
              <w:t>Coal</w:t>
            </w:r>
          </w:p>
        </w:tc>
        <w:tc>
          <w:tcPr>
            <w:tcW w:w="1083" w:type="dxa"/>
            <w:noWrap/>
            <w:hideMark/>
          </w:tcPr>
          <w:p w14:paraId="3BC0726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867" w:type="dxa"/>
          </w:tcPr>
          <w:p w14:paraId="60F1797C"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ACE80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4F1F1BF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781BF8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79E941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5306A542" w14:textId="77777777" w:rsidTr="00F24169">
        <w:trPr>
          <w:trHeight w:val="191"/>
        </w:trPr>
        <w:tc>
          <w:tcPr>
            <w:tcW w:w="1709" w:type="dxa"/>
            <w:noWrap/>
            <w:hideMark/>
          </w:tcPr>
          <w:p w14:paraId="0EDE729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Hydro</w:t>
            </w:r>
          </w:p>
        </w:tc>
        <w:tc>
          <w:tcPr>
            <w:tcW w:w="1083" w:type="dxa"/>
            <w:noWrap/>
            <w:hideMark/>
          </w:tcPr>
          <w:p w14:paraId="06DF741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w:t>
            </w:r>
          </w:p>
        </w:tc>
        <w:tc>
          <w:tcPr>
            <w:tcW w:w="867" w:type="dxa"/>
          </w:tcPr>
          <w:p w14:paraId="45761ACE"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5EEF39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A78672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w:t>
            </w:r>
          </w:p>
        </w:tc>
        <w:tc>
          <w:tcPr>
            <w:tcW w:w="1310" w:type="dxa"/>
          </w:tcPr>
          <w:p w14:paraId="181ADA4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34A0B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w:t>
            </w:r>
          </w:p>
        </w:tc>
      </w:tr>
      <w:tr w:rsidR="006E70FE" w:rsidRPr="004A1FA9" w14:paraId="0006A461" w14:textId="77777777" w:rsidTr="00F24169">
        <w:trPr>
          <w:trHeight w:val="191"/>
        </w:trPr>
        <w:tc>
          <w:tcPr>
            <w:tcW w:w="1709" w:type="dxa"/>
            <w:noWrap/>
            <w:hideMark/>
          </w:tcPr>
          <w:p w14:paraId="40FEBCD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Interconnectors</w:t>
            </w:r>
          </w:p>
        </w:tc>
        <w:tc>
          <w:tcPr>
            <w:tcW w:w="1083" w:type="dxa"/>
            <w:noWrap/>
            <w:hideMark/>
          </w:tcPr>
          <w:p w14:paraId="079EE16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753A7586"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EBB83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604" w:type="dxa"/>
            <w:noWrap/>
            <w:hideMark/>
          </w:tcPr>
          <w:p w14:paraId="5AB4706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10000 </w:t>
            </w:r>
          </w:p>
        </w:tc>
        <w:tc>
          <w:tcPr>
            <w:tcW w:w="1310" w:type="dxa"/>
          </w:tcPr>
          <w:p w14:paraId="574907DE"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r w:rsidRPr="006149D0">
              <w:rPr>
                <w:rFonts w:ascii="Arial" w:hAnsi="Arial" w:cs="Arial"/>
                <w:sz w:val="18"/>
                <w:szCs w:val="16"/>
              </w:rPr>
              <w:t>%</w:t>
            </w:r>
          </w:p>
        </w:tc>
        <w:tc>
          <w:tcPr>
            <w:tcW w:w="1093" w:type="dxa"/>
          </w:tcPr>
          <w:p w14:paraId="27BFB16F"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p>
        </w:tc>
      </w:tr>
      <w:tr w:rsidR="006E70FE" w:rsidRPr="004A1FA9" w14:paraId="009CE51D" w14:textId="77777777" w:rsidTr="00F24169">
        <w:trPr>
          <w:trHeight w:val="191"/>
        </w:trPr>
        <w:tc>
          <w:tcPr>
            <w:tcW w:w="1709" w:type="dxa"/>
            <w:noWrap/>
            <w:hideMark/>
          </w:tcPr>
          <w:p w14:paraId="19DCC1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Nuclear</w:t>
            </w:r>
          </w:p>
        </w:tc>
        <w:tc>
          <w:tcPr>
            <w:tcW w:w="1083" w:type="dxa"/>
            <w:noWrap/>
            <w:hideMark/>
          </w:tcPr>
          <w:p w14:paraId="44F568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6000</w:t>
            </w:r>
          </w:p>
        </w:tc>
        <w:tc>
          <w:tcPr>
            <w:tcW w:w="867" w:type="dxa"/>
          </w:tcPr>
          <w:p w14:paraId="15B8338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69D3E3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85%</w:t>
            </w:r>
          </w:p>
        </w:tc>
        <w:tc>
          <w:tcPr>
            <w:tcW w:w="1604" w:type="dxa"/>
            <w:noWrap/>
            <w:hideMark/>
          </w:tcPr>
          <w:p w14:paraId="6968E0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5100</w:t>
            </w:r>
          </w:p>
        </w:tc>
        <w:tc>
          <w:tcPr>
            <w:tcW w:w="1310" w:type="dxa"/>
          </w:tcPr>
          <w:p w14:paraId="7776BFFD" w14:textId="77777777" w:rsidR="006E70FE" w:rsidRPr="006149D0" w:rsidRDefault="006E70FE" w:rsidP="00F24169">
            <w:pPr>
              <w:pStyle w:val="BodyText"/>
              <w:rPr>
                <w:rFonts w:ascii="Arial" w:hAnsi="Arial" w:cs="Arial"/>
                <w:sz w:val="18"/>
                <w:szCs w:val="16"/>
              </w:rPr>
            </w:pPr>
            <w:r>
              <w:rPr>
                <w:rFonts w:ascii="Arial" w:hAnsi="Arial" w:cs="Arial"/>
                <w:sz w:val="18"/>
                <w:szCs w:val="16"/>
              </w:rPr>
              <w:t>76.45</w:t>
            </w:r>
            <w:r w:rsidRPr="006149D0">
              <w:rPr>
                <w:rFonts w:ascii="Arial" w:hAnsi="Arial" w:cs="Arial"/>
                <w:sz w:val="18"/>
                <w:szCs w:val="16"/>
              </w:rPr>
              <w:t>%</w:t>
            </w:r>
          </w:p>
        </w:tc>
        <w:tc>
          <w:tcPr>
            <w:tcW w:w="1093" w:type="dxa"/>
          </w:tcPr>
          <w:p w14:paraId="21B0398F" w14:textId="77777777" w:rsidR="006E70FE" w:rsidRPr="006149D0" w:rsidRDefault="006E70FE" w:rsidP="00F24169">
            <w:pPr>
              <w:pStyle w:val="BodyText"/>
              <w:rPr>
                <w:rFonts w:ascii="Arial" w:hAnsi="Arial" w:cs="Arial"/>
                <w:sz w:val="18"/>
                <w:szCs w:val="16"/>
              </w:rPr>
            </w:pPr>
            <w:r>
              <w:rPr>
                <w:rFonts w:ascii="Arial" w:hAnsi="Arial" w:cs="Arial"/>
                <w:sz w:val="18"/>
                <w:szCs w:val="16"/>
              </w:rPr>
              <w:t>4587</w:t>
            </w:r>
          </w:p>
        </w:tc>
      </w:tr>
      <w:tr w:rsidR="006E70FE" w:rsidRPr="004A1FA9" w14:paraId="3695CD97" w14:textId="77777777" w:rsidTr="00F24169">
        <w:trPr>
          <w:trHeight w:val="191"/>
        </w:trPr>
        <w:tc>
          <w:tcPr>
            <w:tcW w:w="1709" w:type="dxa"/>
            <w:noWrap/>
            <w:hideMark/>
          </w:tcPr>
          <w:p w14:paraId="1E0E4BE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OCGT</w:t>
            </w:r>
          </w:p>
        </w:tc>
        <w:tc>
          <w:tcPr>
            <w:tcW w:w="1083" w:type="dxa"/>
            <w:noWrap/>
            <w:hideMark/>
          </w:tcPr>
          <w:p w14:paraId="258374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3F0706F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0BA3592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604" w:type="dxa"/>
            <w:noWrap/>
            <w:hideMark/>
          </w:tcPr>
          <w:p w14:paraId="14A03BD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62242E3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093" w:type="dxa"/>
          </w:tcPr>
          <w:p w14:paraId="210E245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4420D50" w14:textId="77777777" w:rsidTr="00F24169">
        <w:trPr>
          <w:trHeight w:val="191"/>
        </w:trPr>
        <w:tc>
          <w:tcPr>
            <w:tcW w:w="1709" w:type="dxa"/>
            <w:noWrap/>
            <w:hideMark/>
          </w:tcPr>
          <w:p w14:paraId="2BFCF07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Pump Storage</w:t>
            </w:r>
          </w:p>
        </w:tc>
        <w:tc>
          <w:tcPr>
            <w:tcW w:w="1083" w:type="dxa"/>
            <w:noWrap/>
            <w:hideMark/>
          </w:tcPr>
          <w:p w14:paraId="21A22AE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6554845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665955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w:t>
            </w:r>
          </w:p>
        </w:tc>
        <w:tc>
          <w:tcPr>
            <w:tcW w:w="1604" w:type="dxa"/>
            <w:noWrap/>
            <w:hideMark/>
          </w:tcPr>
          <w:p w14:paraId="321FB42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5000</w:t>
            </w:r>
          </w:p>
        </w:tc>
        <w:tc>
          <w:tcPr>
            <w:tcW w:w="1310" w:type="dxa"/>
          </w:tcPr>
          <w:p w14:paraId="054F0BD2"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r w:rsidRPr="006149D0">
              <w:rPr>
                <w:rFonts w:ascii="Arial" w:hAnsi="Arial" w:cs="Arial"/>
                <w:sz w:val="18"/>
                <w:szCs w:val="16"/>
              </w:rPr>
              <w:t>%</w:t>
            </w:r>
          </w:p>
        </w:tc>
        <w:tc>
          <w:tcPr>
            <w:tcW w:w="1093" w:type="dxa"/>
          </w:tcPr>
          <w:p w14:paraId="44852DFD"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p>
        </w:tc>
      </w:tr>
      <w:tr w:rsidR="006E70FE" w:rsidRPr="004A1FA9" w14:paraId="47DFEEF9" w14:textId="77777777" w:rsidTr="00F24169">
        <w:trPr>
          <w:trHeight w:val="191"/>
        </w:trPr>
        <w:tc>
          <w:tcPr>
            <w:tcW w:w="1709" w:type="dxa"/>
            <w:noWrap/>
            <w:hideMark/>
          </w:tcPr>
          <w:p w14:paraId="35059E1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Tidal</w:t>
            </w:r>
          </w:p>
        </w:tc>
        <w:tc>
          <w:tcPr>
            <w:tcW w:w="1083" w:type="dxa"/>
            <w:noWrap/>
            <w:hideMark/>
          </w:tcPr>
          <w:p w14:paraId="338DAA2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5CC54194"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1671B97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23E3BC0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2B1372D"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139EA3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690B3D1" w14:textId="77777777" w:rsidTr="00F24169">
        <w:trPr>
          <w:trHeight w:val="191"/>
        </w:trPr>
        <w:tc>
          <w:tcPr>
            <w:tcW w:w="1709" w:type="dxa"/>
            <w:noWrap/>
            <w:hideMark/>
          </w:tcPr>
          <w:p w14:paraId="74DF94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Wave</w:t>
            </w:r>
          </w:p>
        </w:tc>
        <w:tc>
          <w:tcPr>
            <w:tcW w:w="1083" w:type="dxa"/>
            <w:noWrap/>
            <w:hideMark/>
          </w:tcPr>
          <w:p w14:paraId="40468A1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6D2CEC3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6F6F2C4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1703B8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04BF67B5"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3DFA4E0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103447CD" w14:textId="77777777" w:rsidTr="00F24169">
        <w:trPr>
          <w:trHeight w:val="191"/>
        </w:trPr>
        <w:tc>
          <w:tcPr>
            <w:tcW w:w="1709" w:type="dxa"/>
            <w:noWrap/>
            <w:hideMark/>
          </w:tcPr>
          <w:p w14:paraId="384F3F2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Offshore</w:t>
            </w:r>
          </w:p>
        </w:tc>
        <w:tc>
          <w:tcPr>
            <w:tcW w:w="1083" w:type="dxa"/>
            <w:noWrap/>
            <w:hideMark/>
          </w:tcPr>
          <w:p w14:paraId="5335A5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25000</w:t>
            </w:r>
          </w:p>
        </w:tc>
        <w:tc>
          <w:tcPr>
            <w:tcW w:w="867" w:type="dxa"/>
          </w:tcPr>
          <w:p w14:paraId="4C1C5CB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71E0AE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56946C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17500</w:t>
            </w:r>
          </w:p>
        </w:tc>
        <w:tc>
          <w:tcPr>
            <w:tcW w:w="1310" w:type="dxa"/>
          </w:tcPr>
          <w:p w14:paraId="17170406"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690216DF" w14:textId="77777777" w:rsidR="006E70FE" w:rsidRPr="006149D0" w:rsidRDefault="006E70FE" w:rsidP="00F24169">
            <w:pPr>
              <w:pStyle w:val="BodyText"/>
              <w:rPr>
                <w:rFonts w:ascii="Arial" w:hAnsi="Arial" w:cs="Arial"/>
                <w:sz w:val="18"/>
                <w:szCs w:val="16"/>
              </w:rPr>
            </w:pPr>
            <w:r>
              <w:rPr>
                <w:rFonts w:ascii="Arial" w:hAnsi="Arial" w:cs="Arial"/>
                <w:sz w:val="18"/>
                <w:szCs w:val="16"/>
              </w:rPr>
              <w:t>15740</w:t>
            </w:r>
          </w:p>
        </w:tc>
      </w:tr>
      <w:tr w:rsidR="006E70FE" w:rsidRPr="004A1FA9" w14:paraId="230DFE2F" w14:textId="77777777" w:rsidTr="00F24169">
        <w:trPr>
          <w:trHeight w:val="50"/>
        </w:trPr>
        <w:tc>
          <w:tcPr>
            <w:tcW w:w="1709" w:type="dxa"/>
            <w:noWrap/>
            <w:hideMark/>
          </w:tcPr>
          <w:p w14:paraId="40B32E5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Onshore</w:t>
            </w:r>
          </w:p>
        </w:tc>
        <w:tc>
          <w:tcPr>
            <w:tcW w:w="1083" w:type="dxa"/>
            <w:noWrap/>
            <w:hideMark/>
          </w:tcPr>
          <w:p w14:paraId="350548D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20000</w:t>
            </w:r>
          </w:p>
        </w:tc>
        <w:tc>
          <w:tcPr>
            <w:tcW w:w="867" w:type="dxa"/>
          </w:tcPr>
          <w:p w14:paraId="26C7873E"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4F9C1F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335F30A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14000</w:t>
            </w:r>
          </w:p>
        </w:tc>
        <w:tc>
          <w:tcPr>
            <w:tcW w:w="1310" w:type="dxa"/>
          </w:tcPr>
          <w:p w14:paraId="65DA39BA"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7FE58436" w14:textId="77777777" w:rsidR="006E70FE" w:rsidRPr="006149D0" w:rsidRDefault="006E70FE" w:rsidP="00F24169">
            <w:pPr>
              <w:pStyle w:val="BodyText"/>
              <w:rPr>
                <w:rFonts w:ascii="Arial" w:hAnsi="Arial" w:cs="Arial"/>
                <w:sz w:val="18"/>
                <w:szCs w:val="16"/>
              </w:rPr>
            </w:pPr>
            <w:r>
              <w:rPr>
                <w:rFonts w:ascii="Arial" w:hAnsi="Arial" w:cs="Arial"/>
                <w:sz w:val="18"/>
                <w:szCs w:val="16"/>
              </w:rPr>
              <w:t>12592</w:t>
            </w:r>
          </w:p>
        </w:tc>
      </w:tr>
    </w:tbl>
    <w:p w14:paraId="6ADD2092" w14:textId="77777777" w:rsidR="006E70FE" w:rsidRDefault="006E70FE" w:rsidP="006E70FE">
      <w:pPr>
        <w:pStyle w:val="BodyText"/>
        <w:rPr>
          <w:rFonts w:ascii="Arial" w:hAnsi="Arial" w:cs="Arial"/>
          <w:sz w:val="22"/>
        </w:rPr>
      </w:pPr>
    </w:p>
    <w:p w14:paraId="3209EF42" w14:textId="3185C5FE" w:rsidR="006661FE" w:rsidRDefault="006E70FE" w:rsidP="006E70FE">
      <w:pPr>
        <w:pStyle w:val="BodyText"/>
        <w:rPr>
          <w:rFonts w:ascii="Arial" w:hAnsi="Arial" w:cs="Arial"/>
          <w:sz w:val="22"/>
        </w:rPr>
      </w:pPr>
      <w:r>
        <w:rPr>
          <w:rFonts w:ascii="Arial" w:hAnsi="Arial" w:cs="Arial"/>
          <w:sz w:val="22"/>
        </w:rPr>
        <w:t>Total scaled generation for fixed plant types in SQSS = 51600</w:t>
      </w:r>
      <w:r>
        <w:rPr>
          <w:rFonts w:ascii="Arial" w:hAnsi="Arial" w:cs="Arial"/>
          <w:sz w:val="22"/>
        </w:rPr>
        <w:br/>
        <w:t>Reduction required/SQSS fixed generation = 5190/51600 = 10.06%</w:t>
      </w:r>
      <w:r w:rsidR="006661FE" w:rsidRPr="004248A1">
        <w:rPr>
          <w:rFonts w:ascii="Arial" w:hAnsi="Arial" w:cs="Arial"/>
          <w:sz w:val="22"/>
        </w:rPr>
        <w:t xml:space="preserve">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E268A5" w:rsidP="006661FE">
      <w:pPr>
        <w:pStyle w:val="BodyText"/>
        <w:rPr>
          <w:sz w:val="22"/>
        </w:rPr>
      </w:pPr>
      <w:r>
        <w:lastRenderedPageBreak/>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E268A5"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E268A5"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E268A5" w:rsidP="002412ED">
      <w:pPr>
        <w:pStyle w:val="BodyText"/>
        <w:rPr>
          <w:rFonts w:ascii="Arial" w:hAnsi="Arial" w:cs="Arial"/>
          <w:sz w:val="22"/>
        </w:rPr>
      </w:pPr>
      <w:r>
        <w:rPr>
          <w:rFonts w:ascii="Arial" w:hAnsi="Arial" w:cs="Arial"/>
          <w:noProof/>
          <w:sz w:val="22"/>
        </w:rPr>
        <w:lastRenderedPageBreak/>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E268A5" w:rsidP="002412ED">
      <w:pPr>
        <w:pStyle w:val="BodyText2"/>
        <w:jc w:val="both"/>
        <w:rPr>
          <w:rFonts w:ascii="Arial" w:hAnsi="Arial" w:cs="Arial"/>
          <w:i w:val="0"/>
        </w:rPr>
      </w:pPr>
      <w:r>
        <w:rPr>
          <w:rFonts w:ascii="Arial" w:hAnsi="Arial" w:cs="Arial"/>
          <w:i w:val="0"/>
          <w:noProof/>
          <w:lang w:eastAsia="en-GB"/>
        </w:rPr>
        <w:lastRenderedPageBreak/>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7399734"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5A0CED79"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343" w:name="_Toc32201103"/>
      <w:r>
        <w:br w:type="page"/>
      </w:r>
      <w:bookmarkStart w:id="344" w:name="_Toc49661153"/>
      <w:bookmarkStart w:id="345"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693"/>
        <w:gridCol w:w="1693"/>
        <w:gridCol w:w="1693"/>
        <w:gridCol w:w="1677"/>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5"/>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1690"/>
        <w:gridCol w:w="1690"/>
        <w:gridCol w:w="1690"/>
        <w:gridCol w:w="1655"/>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1697"/>
        <w:gridCol w:w="1685"/>
        <w:gridCol w:w="1679"/>
        <w:gridCol w:w="1662"/>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343"/>
      <w:bookmarkEnd w:id="344"/>
      <w:bookmarkEnd w:id="345"/>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406995" id="Straight Connector 87" o:spid="_x0000_s1026" style="position:absolute;flip:y;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38F0D3D3"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zone 4 and assuming an expansion constant of £10.07/MWkm </w:t>
      </w:r>
      <w:del w:id="346" w:author="Neil Dewar (NESO)" w:date="2025-04-08T14:07:00Z">
        <w:r w:rsidRPr="004248A1" w:rsidDel="00C9685B">
          <w:rPr>
            <w:rFonts w:ascii="Arial" w:hAnsi="Arial" w:cs="Arial"/>
            <w:noProof/>
            <w:szCs w:val="22"/>
          </w:rPr>
          <w:delText>and a locational security factor of 1.8</w:delText>
        </w:r>
      </w:del>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6A8CD812"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w:t>
      </w:r>
      <w:del w:id="347" w:author="Neil Dewar (NESO)" w:date="2025-04-08T14:08:00Z">
        <w:r w:rsidR="006661FE" w:rsidRPr="004248A1" w:rsidDel="00A97106">
          <w:rPr>
            <w:rFonts w:ascii="Arial" w:hAnsi="Arial" w:cs="Arial"/>
            <w:noProof/>
            <w:szCs w:val="22"/>
            <w:u w:val="single"/>
          </w:rPr>
          <w:delText>* 1.8</w:delText>
        </w:r>
      </w:del>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del w:id="348" w:author="Neil Dewar (NESO)" w:date="2025-04-08T14:08:00Z">
        <w:r w:rsidR="006661FE" w:rsidRPr="004248A1" w:rsidDel="00A97106">
          <w:rPr>
            <w:rFonts w:ascii="Arial" w:hAnsi="Arial" w:cs="Arial"/>
            <w:b/>
            <w:noProof/>
            <w:szCs w:val="22"/>
            <w:u w:val="single"/>
          </w:rPr>
          <w:delText>£1</w:delText>
        </w:r>
        <w:r w:rsidDel="00A97106">
          <w:rPr>
            <w:rFonts w:ascii="Arial" w:hAnsi="Arial" w:cs="Arial"/>
            <w:b/>
            <w:noProof/>
            <w:szCs w:val="22"/>
            <w:u w:val="single"/>
          </w:rPr>
          <w:delText>.071</w:delText>
        </w:r>
        <w:r w:rsidR="006661FE" w:rsidRPr="004248A1" w:rsidDel="00A97106">
          <w:rPr>
            <w:rFonts w:ascii="Arial" w:hAnsi="Arial" w:cs="Arial"/>
            <w:b/>
            <w:noProof/>
            <w:szCs w:val="22"/>
            <w:u w:val="single"/>
          </w:rPr>
          <w:delText>/kW</w:delText>
        </w:r>
      </w:del>
      <w:ins w:id="349" w:author="Neil Dewar (NESO)" w:date="2025-04-08T14:08:00Z">
        <w:r w:rsidR="00A97106">
          <w:rPr>
            <w:rFonts w:ascii="Arial" w:hAnsi="Arial" w:cs="Arial"/>
            <w:b/>
            <w:noProof/>
            <w:szCs w:val="22"/>
            <w:u w:val="single"/>
          </w:rPr>
          <w:t xml:space="preserve"> £0.595</w:t>
        </w:r>
        <w:r w:rsidR="001553C6">
          <w:rPr>
            <w:rFonts w:ascii="Arial" w:hAnsi="Arial" w:cs="Arial"/>
            <w:b/>
            <w:noProof/>
            <w:szCs w:val="22"/>
            <w:u w:val="single"/>
          </w:rPr>
          <w:t>kW</w:t>
        </w:r>
      </w:ins>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4C25422D"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w:t>
      </w:r>
      <w:del w:id="350" w:author="Neil Dewar (NESO)" w:date="2025-04-08T14:09:00Z">
        <w:r w:rsidRPr="004248A1" w:rsidDel="00A1228D">
          <w:rPr>
            <w:rFonts w:ascii="Arial" w:hAnsi="Arial" w:cs="Arial"/>
            <w:noProof/>
            <w:szCs w:val="22"/>
            <w:u w:val="single"/>
          </w:rPr>
          <w:delText>* 1.8</w:delText>
        </w:r>
      </w:del>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del w:id="351" w:author="Neil Dewar (NESO)" w:date="2025-04-08T14:11:00Z">
        <w:r w:rsidRPr="004248A1" w:rsidDel="00A96321">
          <w:rPr>
            <w:rFonts w:ascii="Arial" w:hAnsi="Arial" w:cs="Arial"/>
            <w:b/>
            <w:noProof/>
            <w:szCs w:val="22"/>
            <w:u w:val="single"/>
          </w:rPr>
          <w:delText>£</w:delText>
        </w:r>
        <w:r w:rsidDel="00A96321">
          <w:rPr>
            <w:rFonts w:ascii="Arial" w:hAnsi="Arial" w:cs="Arial"/>
            <w:b/>
            <w:noProof/>
            <w:szCs w:val="22"/>
            <w:u w:val="single"/>
          </w:rPr>
          <w:delText>6</w:delText>
        </w:r>
        <w:r w:rsidRPr="004248A1" w:rsidDel="00A96321">
          <w:rPr>
            <w:rFonts w:ascii="Arial" w:hAnsi="Arial" w:cs="Arial"/>
            <w:b/>
            <w:noProof/>
            <w:szCs w:val="22"/>
            <w:u w:val="single"/>
          </w:rPr>
          <w:delText>.</w:delText>
        </w:r>
        <w:r w:rsidDel="00A96321">
          <w:rPr>
            <w:rFonts w:ascii="Arial" w:hAnsi="Arial" w:cs="Arial"/>
            <w:b/>
            <w:noProof/>
            <w:szCs w:val="22"/>
            <w:u w:val="single"/>
          </w:rPr>
          <w:delText>245</w:delText>
        </w:r>
        <w:r w:rsidRPr="004248A1" w:rsidDel="00A96321">
          <w:rPr>
            <w:rFonts w:ascii="Arial" w:hAnsi="Arial" w:cs="Arial"/>
            <w:b/>
            <w:noProof/>
            <w:szCs w:val="22"/>
            <w:u w:val="single"/>
          </w:rPr>
          <w:delText>/</w:delText>
        </w:r>
        <w:r w:rsidR="003D196A" w:rsidRPr="004248A1" w:rsidDel="00A96321">
          <w:rPr>
            <w:rFonts w:ascii="Arial" w:hAnsi="Arial" w:cs="Arial"/>
            <w:b/>
            <w:noProof/>
            <w:szCs w:val="22"/>
            <w:u w:val="single"/>
          </w:rPr>
          <w:delText>Kw</w:delText>
        </w:r>
      </w:del>
      <w:ins w:id="352" w:author="Neil Dewar (NESO)" w:date="2025-04-08T14:11:00Z">
        <w:r w:rsidR="003D196A">
          <w:rPr>
            <w:rFonts w:ascii="Arial" w:hAnsi="Arial" w:cs="Arial"/>
            <w:b/>
            <w:noProof/>
            <w:szCs w:val="22"/>
            <w:u w:val="single"/>
          </w:rPr>
          <w:t xml:space="preserve"> £3.470kW</w:t>
        </w:r>
      </w:ins>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1605EDB"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w:t>
      </w:r>
      <w:del w:id="353" w:author="Neil Dewar (NESO)" w:date="2025-04-08T14:11:00Z">
        <w:r w:rsidRPr="004248A1" w:rsidDel="003D196A">
          <w:rPr>
            <w:rFonts w:ascii="Arial" w:hAnsi="Arial" w:cs="Arial"/>
            <w:noProof/>
            <w:szCs w:val="22"/>
            <w:u w:val="single"/>
          </w:rPr>
          <w:delText>* 1.8</w:delText>
        </w:r>
      </w:del>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del w:id="354" w:author="Neil Dewar (NESO)" w:date="2025-04-08T14:11:00Z">
        <w:r w:rsidRPr="004248A1" w:rsidDel="0097553F">
          <w:rPr>
            <w:rFonts w:ascii="Arial" w:hAnsi="Arial" w:cs="Arial"/>
            <w:b/>
            <w:noProof/>
            <w:szCs w:val="22"/>
            <w:u w:val="single"/>
          </w:rPr>
          <w:delText>£</w:delText>
        </w:r>
        <w:r w:rsidDel="0097553F">
          <w:rPr>
            <w:rFonts w:ascii="Arial" w:hAnsi="Arial" w:cs="Arial"/>
            <w:b/>
            <w:noProof/>
            <w:szCs w:val="22"/>
            <w:u w:val="single"/>
          </w:rPr>
          <w:delText>1</w:delText>
        </w:r>
        <w:r w:rsidRPr="004248A1" w:rsidDel="0097553F">
          <w:rPr>
            <w:rFonts w:ascii="Arial" w:hAnsi="Arial" w:cs="Arial"/>
            <w:b/>
            <w:noProof/>
            <w:szCs w:val="22"/>
            <w:u w:val="single"/>
          </w:rPr>
          <w:delText>.</w:delText>
        </w:r>
        <w:r w:rsidDel="0097553F">
          <w:rPr>
            <w:rFonts w:ascii="Arial" w:hAnsi="Arial" w:cs="Arial"/>
            <w:b/>
            <w:noProof/>
            <w:szCs w:val="22"/>
            <w:u w:val="single"/>
          </w:rPr>
          <w:delText>309</w:delText>
        </w:r>
        <w:r w:rsidRPr="004248A1" w:rsidDel="0097553F">
          <w:rPr>
            <w:rFonts w:ascii="Arial" w:hAnsi="Arial" w:cs="Arial"/>
            <w:b/>
            <w:noProof/>
            <w:szCs w:val="22"/>
            <w:u w:val="single"/>
          </w:rPr>
          <w:delText>/</w:delText>
        </w:r>
        <w:r w:rsidR="0097553F" w:rsidRPr="004248A1" w:rsidDel="0097553F">
          <w:rPr>
            <w:rFonts w:ascii="Arial" w:hAnsi="Arial" w:cs="Arial"/>
            <w:b/>
            <w:noProof/>
            <w:szCs w:val="22"/>
            <w:u w:val="single"/>
          </w:rPr>
          <w:delText>Kw</w:delText>
        </w:r>
      </w:del>
      <w:ins w:id="355" w:author="Neil Dewar (NESO)" w:date="2025-04-08T14:12:00Z">
        <w:r w:rsidR="0097553F">
          <w:rPr>
            <w:rFonts w:ascii="Arial" w:hAnsi="Arial" w:cs="Arial"/>
            <w:b/>
            <w:noProof/>
            <w:szCs w:val="22"/>
            <w:u w:val="single"/>
          </w:rPr>
          <w:t xml:space="preserve"> £1.735kW</w:t>
        </w:r>
      </w:ins>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t>
      </w:r>
      <w:r w:rsidRPr="004248A1">
        <w:rPr>
          <w:rFonts w:ascii="Arial" w:hAnsi="Arial" w:cs="Arial"/>
          <w:noProof/>
          <w:szCs w:val="22"/>
        </w:rPr>
        <w:lastRenderedPageBreak/>
        <w:t>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356" w:name="_Toc32201104"/>
      <w:bookmarkStart w:id="357" w:name="_Toc49661154"/>
      <w:bookmarkStart w:id="358"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356"/>
      <w:bookmarkEnd w:id="357"/>
      <w:bookmarkEnd w:id="358"/>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007D3F0B"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xml:space="preserve">, </w:t>
      </w:r>
      <w:del w:id="359" w:author="Neil Dewar (NESO)" w:date="2025-04-08T14:15:00Z">
        <w:r w:rsidR="002A0607" w:rsidDel="00F85E9D">
          <w:rPr>
            <w:rFonts w:ascii="Arial" w:hAnsi="Arial" w:cs="Arial"/>
            <w:noProof/>
            <w:szCs w:val="22"/>
          </w:rPr>
          <w:delText xml:space="preserve">the locational security factor </w:delText>
        </w:r>
      </w:del>
      <w:r w:rsidR="002A0607">
        <w:rPr>
          <w:rFonts w:ascii="Arial" w:hAnsi="Arial" w:cs="Arial"/>
          <w:noProof/>
          <w:szCs w:val="22"/>
        </w:rPr>
        <w:t>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64242871"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 xml:space="preserve">zone, assuming an expansion constant of £10.07/MWkm </w:t>
      </w:r>
      <w:del w:id="360" w:author="Neil Dewar (NESO)" w:date="2025-04-08T14:16:00Z">
        <w:r w:rsidRPr="004248A1" w:rsidDel="006D1D76">
          <w:rPr>
            <w:rFonts w:ascii="Arial" w:hAnsi="Arial" w:cs="Arial"/>
            <w:noProof/>
            <w:szCs w:val="22"/>
          </w:rPr>
          <w:delText>and a locational security factor of 1.80</w:delText>
        </w:r>
      </w:del>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4A3CF136"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w:t>
      </w:r>
      <w:del w:id="361" w:author="Neil Dewar (NESO)" w:date="2025-04-08T14:16:00Z">
        <w:r w:rsidR="006661FE" w:rsidRPr="004248A1" w:rsidDel="006530C2">
          <w:rPr>
            <w:rFonts w:ascii="Arial" w:hAnsi="Arial" w:cs="Arial"/>
            <w:noProof/>
            <w:szCs w:val="22"/>
            <w:u w:val="single"/>
          </w:rPr>
          <w:delText xml:space="preserve"> * 1.8</w:delText>
        </w:r>
      </w:del>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del w:id="362" w:author="Neil Dewar (NESO)" w:date="2025-04-08T14:17:00Z">
        <w:r w:rsidDel="00FB6A7A">
          <w:rPr>
            <w:rFonts w:ascii="Arial" w:hAnsi="Arial" w:cs="Arial"/>
            <w:noProof/>
            <w:szCs w:val="22"/>
          </w:rPr>
          <w:delText>-</w:delText>
        </w:r>
        <w:r w:rsidRPr="004248A1" w:rsidDel="00FB6A7A">
          <w:rPr>
            <w:rFonts w:ascii="Arial" w:hAnsi="Arial" w:cs="Arial"/>
            <w:b/>
            <w:noProof/>
            <w:szCs w:val="22"/>
            <w:u w:val="single"/>
          </w:rPr>
          <w:delText>£</w:delText>
        </w:r>
        <w:r w:rsidDel="00FB6A7A">
          <w:rPr>
            <w:rFonts w:ascii="Arial" w:hAnsi="Arial" w:cs="Arial"/>
            <w:b/>
            <w:noProof/>
            <w:szCs w:val="22"/>
            <w:u w:val="single"/>
          </w:rPr>
          <w:delText>2.47</w:delText>
        </w:r>
        <w:r w:rsidRPr="004248A1" w:rsidDel="00FB6A7A">
          <w:rPr>
            <w:rFonts w:ascii="Arial" w:hAnsi="Arial" w:cs="Arial"/>
            <w:b/>
            <w:noProof/>
            <w:szCs w:val="22"/>
            <w:u w:val="single"/>
          </w:rPr>
          <w:delText>/</w:delText>
        </w:r>
        <w:r w:rsidR="00FB6A7A" w:rsidRPr="004248A1" w:rsidDel="00FB6A7A">
          <w:rPr>
            <w:rFonts w:ascii="Arial" w:hAnsi="Arial" w:cs="Arial"/>
            <w:b/>
            <w:noProof/>
            <w:szCs w:val="22"/>
            <w:u w:val="single"/>
          </w:rPr>
          <w:delText>Kw</w:delText>
        </w:r>
      </w:del>
      <w:ins w:id="363" w:author="Neil Dewar (NESO)" w:date="2025-04-08T14:17:00Z">
        <w:r w:rsidR="00FB6A7A">
          <w:rPr>
            <w:rFonts w:ascii="Arial" w:hAnsi="Arial" w:cs="Arial"/>
            <w:b/>
            <w:noProof/>
            <w:szCs w:val="22"/>
            <w:u w:val="single"/>
          </w:rPr>
          <w:t xml:space="preserve"> -£1.208</w:t>
        </w:r>
      </w:ins>
      <w:ins w:id="364" w:author="Neil Dewar (NESO)" w:date="2025-04-08T14:52:00Z">
        <w:r w:rsidR="00C3107F">
          <w:rPr>
            <w:rFonts w:ascii="Arial" w:hAnsi="Arial" w:cs="Arial"/>
            <w:b/>
            <w:noProof/>
            <w:szCs w:val="22"/>
            <w:u w:val="single"/>
          </w:rPr>
          <w:t>kW</w:t>
        </w:r>
      </w:ins>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lastRenderedPageBreak/>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3C25B630"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w:t>
      </w:r>
      <w:del w:id="365" w:author="Neil Dewar (NESO)" w:date="2025-04-08T14:17:00Z">
        <w:r w:rsidR="0070624C" w:rsidRPr="004248A1" w:rsidDel="00915EBD">
          <w:rPr>
            <w:rFonts w:ascii="Arial" w:hAnsi="Arial" w:cs="Arial"/>
            <w:noProof/>
            <w:szCs w:val="22"/>
            <w:u w:val="single"/>
          </w:rPr>
          <w:delText xml:space="preserve"> * 1.8</w:delText>
        </w:r>
      </w:del>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del w:id="366" w:author="Neil Dewar (NESO)" w:date="2025-04-08T14:17:00Z">
        <w:r w:rsidDel="00915EBD">
          <w:rPr>
            <w:rFonts w:ascii="Arial" w:hAnsi="Arial" w:cs="Arial"/>
            <w:noProof/>
            <w:szCs w:val="22"/>
          </w:rPr>
          <w:delText>-</w:delText>
        </w:r>
        <w:r w:rsidRPr="004248A1" w:rsidDel="00915EBD">
          <w:rPr>
            <w:rFonts w:ascii="Arial" w:hAnsi="Arial" w:cs="Arial"/>
            <w:b/>
            <w:noProof/>
            <w:szCs w:val="22"/>
            <w:u w:val="single"/>
          </w:rPr>
          <w:delText>£</w:delText>
        </w:r>
        <w:r w:rsidDel="00915EBD">
          <w:rPr>
            <w:rFonts w:ascii="Arial" w:hAnsi="Arial" w:cs="Arial"/>
            <w:b/>
            <w:noProof/>
            <w:szCs w:val="22"/>
            <w:u w:val="single"/>
          </w:rPr>
          <w:delText>1.49</w:delText>
        </w:r>
        <w:r w:rsidR="0070624C" w:rsidRPr="004248A1" w:rsidDel="00915EBD">
          <w:rPr>
            <w:rFonts w:ascii="Arial" w:hAnsi="Arial" w:cs="Arial"/>
            <w:b/>
            <w:noProof/>
            <w:szCs w:val="22"/>
            <w:u w:val="single"/>
          </w:rPr>
          <w:delText>/kW</w:delText>
        </w:r>
      </w:del>
      <w:ins w:id="367" w:author="Neil Dewar (NESO)" w:date="2025-04-08T14:17:00Z">
        <w:r w:rsidR="00915EBD">
          <w:rPr>
            <w:rFonts w:ascii="Arial" w:hAnsi="Arial" w:cs="Arial"/>
            <w:b/>
            <w:noProof/>
            <w:szCs w:val="22"/>
            <w:u w:val="single"/>
          </w:rPr>
          <w:t xml:space="preserve"> </w:t>
        </w:r>
      </w:ins>
      <w:ins w:id="368" w:author="Neil Dewar (NESO)" w:date="2025-04-08T14:19:00Z">
        <w:r w:rsidR="00CF093C">
          <w:rPr>
            <w:rFonts w:ascii="Arial" w:hAnsi="Arial" w:cs="Arial"/>
            <w:b/>
            <w:noProof/>
            <w:szCs w:val="22"/>
            <w:u w:val="single"/>
          </w:rPr>
          <w:t>-</w:t>
        </w:r>
      </w:ins>
      <w:ins w:id="369" w:author="Neil Dewar (NESO)" w:date="2025-04-08T14:17:00Z">
        <w:r w:rsidR="00915EBD">
          <w:rPr>
            <w:rFonts w:ascii="Arial" w:hAnsi="Arial" w:cs="Arial"/>
            <w:b/>
            <w:noProof/>
            <w:szCs w:val="22"/>
            <w:u w:val="single"/>
          </w:rPr>
          <w:t>£0.826</w:t>
        </w:r>
      </w:ins>
      <w:ins w:id="370" w:author="Neil Dewar (NESO)" w:date="2025-04-08T14:52:00Z">
        <w:r w:rsidR="00C3107F">
          <w:rPr>
            <w:rFonts w:ascii="Arial" w:hAnsi="Arial" w:cs="Arial"/>
            <w:b/>
            <w:noProof/>
            <w:szCs w:val="22"/>
            <w:u w:val="single"/>
          </w:rPr>
          <w:t>kW</w:t>
        </w:r>
      </w:ins>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371" w:name="_Ref491664379"/>
      <w:bookmarkStart w:id="372" w:name="_Toc32201105"/>
      <w:r w:rsidRPr="416E5148">
        <w:rPr>
          <w:rFonts w:ascii="Arial" w:hAnsi="Arial" w:cs="Arial"/>
          <w:sz w:val="22"/>
          <w:szCs w:val="22"/>
        </w:rPr>
        <w:br w:type="page"/>
      </w:r>
      <w:bookmarkStart w:id="373" w:name="_Toc49661155"/>
      <w:bookmarkStart w:id="374" w:name="_Toc274049734"/>
      <w:r w:rsidR="006661FE" w:rsidRPr="416E5148">
        <w:rPr>
          <w:rFonts w:ascii="Arial" w:hAnsi="Arial" w:cs="Arial"/>
          <w:b/>
          <w:bCs/>
          <w:sz w:val="28"/>
          <w:szCs w:val="28"/>
        </w:rPr>
        <w:lastRenderedPageBreak/>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371"/>
      <w:bookmarkEnd w:id="372"/>
      <w:bookmarkEnd w:id="373"/>
      <w:bookmarkEnd w:id="374"/>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375" w:name="_Hlt479666837"/>
      <w:bookmarkStart w:id="376" w:name="_Hlt506623598"/>
      <w:bookmarkEnd w:id="375"/>
      <w:bookmarkEnd w:id="376"/>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377" w:name="_Toc946728"/>
    </w:p>
    <w:p w14:paraId="2D914181" w14:textId="376F6C98" w:rsidR="006661FE" w:rsidRPr="004248A1" w:rsidRDefault="006661FE" w:rsidP="006661FE">
      <w:pPr>
        <w:pStyle w:val="Heading2"/>
        <w:rPr>
          <w:rFonts w:ascii="Arial" w:hAnsi="Arial" w:cs="Arial"/>
        </w:rPr>
      </w:pPr>
      <w:bookmarkStart w:id="378" w:name="_Toc32201106"/>
      <w:bookmarkStart w:id="379" w:name="_Toc49661156"/>
      <w:bookmarkStart w:id="380"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377"/>
      <w:bookmarkEnd w:id="378"/>
      <w:bookmarkEnd w:id="379"/>
      <w:bookmarkEnd w:id="380"/>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w:t>
      </w:r>
      <w:r w:rsidRPr="004248A1">
        <w:rPr>
          <w:rFonts w:ascii="Arial" w:hAnsi="Arial" w:cs="Arial"/>
          <w:sz w:val="22"/>
        </w:rPr>
        <w:lastRenderedPageBreak/>
        <w:t>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381" w:name="_Toc946729"/>
      <w:bookmarkStart w:id="382" w:name="_Toc32201107"/>
      <w:bookmarkStart w:id="383" w:name="_Toc49661157"/>
      <w:bookmarkStart w:id="384" w:name="_Toc274049736"/>
      <w:r>
        <w:t>Initial Reconciliation (Part 1</w:t>
      </w:r>
      <w:r w:rsidR="003A0CB9">
        <w:t>a</w:t>
      </w:r>
      <w:r w:rsidR="71DDFA40">
        <w:t xml:space="preserve"> – HH Demand</w:t>
      </w:r>
      <w:r>
        <w:t>)</w:t>
      </w:r>
      <w:bookmarkEnd w:id="381"/>
      <w:bookmarkEnd w:id="382"/>
      <w:bookmarkEnd w:id="383"/>
      <w:bookmarkEnd w:id="384"/>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385" w:name="_Toc946730"/>
      <w:bookmarkStart w:id="386" w:name="_Toc32201108"/>
      <w:bookmarkStart w:id="387" w:name="_Toc49661158"/>
      <w:bookmarkStart w:id="388"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385"/>
      <w:bookmarkEnd w:id="386"/>
      <w:bookmarkEnd w:id="387"/>
      <w:bookmarkEnd w:id="388"/>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389" w:name="_Toc946732"/>
      <w:bookmarkStart w:id="390" w:name="_Toc32201109"/>
      <w:bookmarkStart w:id="391"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lastRenderedPageBreak/>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824"/>
        <w:gridCol w:w="3033"/>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389"/>
    <w:bookmarkEnd w:id="390"/>
    <w:bookmarkEnd w:id="391"/>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 xml:space="preserve">Monthly reconciliation amounts are calculated in a similar way as for the Initial Reconciliation, being (i)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392" w:name="_Ref531684937"/>
      <w:bookmarkStart w:id="393" w:name="_Toc32201110"/>
      <w:r w:rsidRPr="008E4447">
        <w:rPr>
          <w:rFonts w:ascii="Arial" w:hAnsi="Arial" w:cs="Arial"/>
          <w:sz w:val="22"/>
          <w:szCs w:val="22"/>
        </w:rPr>
        <w:br w:type="page"/>
      </w:r>
      <w:bookmarkStart w:id="394" w:name="_Toc274049739"/>
      <w:bookmarkStart w:id="395"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394"/>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CDF171"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2ABE5E"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A43958"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396" w:name="_Hlt501343668"/>
      <w:bookmarkStart w:id="397" w:name="_Hlt488742812"/>
      <w:bookmarkStart w:id="398" w:name="_Toc32201111"/>
      <w:bookmarkStart w:id="399" w:name="_Toc49661161"/>
      <w:bookmarkStart w:id="400" w:name="_Toc274049740"/>
      <w:bookmarkEnd w:id="392"/>
      <w:bookmarkEnd w:id="393"/>
      <w:bookmarkEnd w:id="395"/>
      <w:bookmarkEnd w:id="396"/>
      <w:bookmarkEnd w:id="397"/>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398"/>
      <w:bookmarkEnd w:id="399"/>
      <w:bookmarkEnd w:id="400"/>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401" w:name="_Toc32201112"/>
      <w:bookmarkStart w:id="402" w:name="_Toc49661162"/>
      <w:bookmarkStart w:id="403" w:name="_Toc274049741"/>
      <w:r>
        <w:t>Demand Charges</w:t>
      </w:r>
      <w:bookmarkEnd w:id="401"/>
      <w:bookmarkEnd w:id="402"/>
      <w:bookmarkEnd w:id="403"/>
    </w:p>
    <w:p w14:paraId="6FFEEB6C" w14:textId="77777777" w:rsidR="00E010AE" w:rsidRDefault="00E268A5" w:rsidP="006661FE">
      <w:pPr>
        <w:pStyle w:val="1"/>
        <w:jc w:val="both"/>
      </w:pPr>
      <w:bookmarkStart w:id="404" w:name="_Toc32201113"/>
      <w:bookmarkStart w:id="405" w:name="_Toc49661163"/>
      <w:r>
        <w:rPr>
          <w:noProof/>
          <w:sz w:val="20"/>
        </w:rPr>
        <w:pict w14:anchorId="095B0C15">
          <v:shape id="_x0000_s2438" type="#_x0000_t75" style="position:absolute;left:0;text-align:left;margin-left:-18pt;margin-top:17.7pt;width:570.95pt;height:585pt;z-index:251658266">
            <v:imagedata r:id="rId97" o:title=""/>
            <w10:wrap type="topAndBottom"/>
          </v:shape>
        </w:pi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406" w:name="OLE_LINK9"/>
      <w:bookmarkStart w:id="407" w:name="OLE_LINK12"/>
      <w:bookmarkEnd w:id="404"/>
      <w:bookmarkEnd w:id="405"/>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406"/>
      <w:bookmarkEnd w:id="407"/>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408"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408"/>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409"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409"/>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410"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410"/>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411"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411"/>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412" w:name="_Toc70749747"/>
      <w:bookmarkStart w:id="413"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412"/>
      <w:bookmarkEnd w:id="413"/>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414"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414"/>
    </w:p>
    <w:p w14:paraId="70CE6CDB" w14:textId="77777777" w:rsidR="006661FE" w:rsidRDefault="006661FE">
      <w:pPr>
        <w:pStyle w:val="1"/>
        <w:jc w:val="both"/>
      </w:pPr>
    </w:p>
    <w:p w14:paraId="3A32FE67" w14:textId="77777777" w:rsidR="006661FE" w:rsidRPr="007B2988" w:rsidRDefault="006661FE" w:rsidP="006661FE">
      <w:pPr>
        <w:pStyle w:val="Heading2"/>
      </w:pPr>
      <w:bookmarkStart w:id="415" w:name="_Toc274049748"/>
      <w:r w:rsidRPr="007B2988">
        <w:t>Stability of tariffs</w:t>
      </w:r>
      <w:bookmarkEnd w:id="415"/>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1777F055"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del w:id="416" w:author="Neil Dewar (NESO)" w:date="2025-04-08T14:20:00Z">
        <w:r w:rsidRPr="007B2988" w:rsidDel="000463DC">
          <w:rPr>
            <w:rFonts w:ascii="Arial" w:hAnsi="Arial" w:cs="Arial"/>
            <w:sz w:val="22"/>
            <w:szCs w:val="22"/>
          </w:rPr>
          <w:delText xml:space="preserve">the locational security factor, which reflects the transmission security provided under the </w:delText>
        </w:r>
        <w:r w:rsidDel="000463DC">
          <w:rPr>
            <w:rFonts w:ascii="Arial" w:hAnsi="Arial" w:cs="Arial"/>
            <w:sz w:val="22"/>
            <w:szCs w:val="22"/>
          </w:rPr>
          <w:delText>NETS</w:delText>
        </w:r>
        <w:r w:rsidRPr="007B2988" w:rsidDel="000463DC">
          <w:rPr>
            <w:rFonts w:ascii="Arial" w:hAnsi="Arial" w:cs="Arial"/>
            <w:sz w:val="22"/>
            <w:szCs w:val="22"/>
          </w:rPr>
          <w:delText xml:space="preserve"> Security and Quality of Supply Standard, is fixed for the duration of the price control period and reviewed at the beginning of a price control period</w:delText>
        </w:r>
      </w:del>
      <w:r w:rsidRPr="007B2988">
        <w:rPr>
          <w:rFonts w:ascii="Arial" w:hAnsi="Arial" w:cs="Arial"/>
          <w:sz w:val="22"/>
          <w:szCs w:val="22"/>
        </w:rPr>
        <w:t xml:space="preserve">.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417" w:name="_Toc274049749"/>
      <w:r w:rsidRPr="007B2988">
        <w:t>Predictability of tariffs</w:t>
      </w:r>
      <w:bookmarkEnd w:id="417"/>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lastRenderedPageBreak/>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45F6740A" w14:textId="0F4E85E9" w:rsidR="00222CB5" w:rsidRPr="006351F1" w:rsidRDefault="00222CB5" w:rsidP="00222CB5">
      <w:pPr>
        <w:pStyle w:val="1"/>
        <w:jc w:val="both"/>
        <w:rPr>
          <w:rFonts w:ascii="Arial" w:hAnsi="Arial" w:cs="Arial"/>
        </w:rPr>
      </w:pPr>
      <w:r w:rsidRPr="006351F1">
        <w:rPr>
          <w:rFonts w:ascii="Arial" w:hAnsi="Arial" w:cs="Arial"/>
        </w:rPr>
        <w:t xml:space="preserve">The calculation, as undertaken by </w:t>
      </w:r>
      <w:r w:rsidRPr="006351F1">
        <w:rPr>
          <w:rFonts w:ascii="Arial" w:hAnsi="Arial" w:cs="Arial"/>
          <w:b/>
          <w:bCs/>
        </w:rPr>
        <w:t>The Company</w:t>
      </w:r>
      <w:r w:rsidRPr="006351F1">
        <w:rPr>
          <w:rFonts w:ascii="Arial" w:hAnsi="Arial" w:cs="Arial"/>
        </w:rPr>
        <w:t xml:space="preserve">, of the </w:t>
      </w:r>
      <w:r w:rsidRPr="006351F1">
        <w:rPr>
          <w:rFonts w:ascii="Arial" w:hAnsi="Arial" w:cs="Arial"/>
          <w:b/>
          <w:bCs/>
        </w:rPr>
        <w:t xml:space="preserve">Charges for Physical Assets required for Connection </w:t>
      </w:r>
      <w:r w:rsidRPr="006351F1">
        <w:rPr>
          <w:rFonts w:ascii="Arial" w:hAnsi="Arial" w:cs="Arial"/>
        </w:rPr>
        <w:t xml:space="preserve">when setting TNUoS Charges for a Charging Year </w:t>
      </w:r>
    </w:p>
    <w:p w14:paraId="1ACE7130"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7CD8F1D6" w14:textId="77777777" w:rsidR="00222CB5"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at the same time as </w:t>
      </w:r>
      <w:r w:rsidRPr="006351F1">
        <w:rPr>
          <w:rFonts w:ascii="Arial" w:hAnsi="Arial" w:cs="Arial"/>
          <w:b/>
          <w:bCs/>
        </w:rPr>
        <w:t>The Company</w:t>
      </w:r>
      <w:r w:rsidRPr="006351F1">
        <w:rPr>
          <w:rFonts w:ascii="Arial" w:hAnsi="Arial" w:cs="Arial"/>
        </w:rPr>
        <w:t xml:space="preserve"> publishes the draft and final TNUoS Charges for a Charging Year, </w:t>
      </w:r>
      <w:r w:rsidRPr="006351F1">
        <w:rPr>
          <w:rFonts w:ascii="Arial" w:hAnsi="Arial" w:cs="Arial"/>
          <w:b/>
          <w:bCs/>
        </w:rPr>
        <w:t>The Company</w:t>
      </w:r>
      <w:r w:rsidRPr="006351F1">
        <w:rPr>
          <w:rFonts w:ascii="Arial" w:hAnsi="Arial" w:cs="Arial"/>
        </w:rPr>
        <w:t xml:space="preserve"> shall publish the details and components applied in the above calculation, the figures attributed to these and the output of the calculations as provided for in the proforma calculation schedule attached at Schedule 1 to this CUSC Section 14. The output shall be published in the form as set out in Schedule 1 to this CUSC Section 14.</w:t>
      </w:r>
    </w:p>
    <w:p w14:paraId="29C28FD0" w14:textId="77777777" w:rsidR="00222CB5" w:rsidRPr="006351F1" w:rsidRDefault="00222CB5" w:rsidP="00222CB5">
      <w:pPr>
        <w:pStyle w:val="1"/>
        <w:jc w:val="both"/>
        <w:rPr>
          <w:rFonts w:ascii="Arial" w:hAnsi="Arial" w:cs="Arial"/>
        </w:rPr>
      </w:pPr>
    </w:p>
    <w:p w14:paraId="2813D5C9" w14:textId="166DF5C5" w:rsidR="00222CB5" w:rsidRPr="006351F1" w:rsidRDefault="00222CB5" w:rsidP="00222CB5">
      <w:pPr>
        <w:pStyle w:val="1"/>
        <w:jc w:val="both"/>
        <w:rPr>
          <w:rFonts w:ascii="Arial" w:hAnsi="Arial" w:cs="Arial"/>
        </w:rPr>
      </w:pPr>
      <w:r w:rsidRPr="006351F1">
        <w:rPr>
          <w:rFonts w:ascii="Arial" w:hAnsi="Arial" w:cs="Arial"/>
        </w:rPr>
        <w:t xml:space="preserve">Guidance on the Calculation of the </w:t>
      </w:r>
      <w:r w:rsidRPr="006351F1">
        <w:rPr>
          <w:rFonts w:ascii="Arial" w:hAnsi="Arial" w:cs="Arial"/>
          <w:b/>
          <w:bCs/>
        </w:rPr>
        <w:t>Charges for Physical Assets required for Connection</w:t>
      </w:r>
      <w:r w:rsidRPr="006351F1">
        <w:rPr>
          <w:rFonts w:ascii="Arial" w:hAnsi="Arial" w:cs="Arial"/>
        </w:rPr>
        <w:t xml:space="preserve"> when setting TNUoS Charges for a Charging Year </w:t>
      </w:r>
    </w:p>
    <w:p w14:paraId="1BFD54D7" w14:textId="77777777" w:rsidR="00222CB5" w:rsidRPr="006351F1" w:rsidRDefault="00222CB5" w:rsidP="00222CB5">
      <w:pPr>
        <w:pStyle w:val="1"/>
        <w:jc w:val="both"/>
        <w:rPr>
          <w:rFonts w:ascii="Arial" w:hAnsi="Arial" w:cs="Arial"/>
        </w:rPr>
      </w:pPr>
      <w:r w:rsidRPr="006351F1">
        <w:rPr>
          <w:rFonts w:ascii="Arial" w:hAnsi="Arial" w:cs="Arial"/>
        </w:rPr>
        <w:lastRenderedPageBreak/>
        <w:t xml:space="preserve"> </w:t>
      </w:r>
    </w:p>
    <w:p w14:paraId="5212ED6F" w14:textId="6E834B5C" w:rsidR="006661FE"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in each Charging Year, and in any event no later than the date </w:t>
      </w:r>
      <w:r w:rsidRPr="006351F1">
        <w:rPr>
          <w:rFonts w:ascii="Arial" w:hAnsi="Arial" w:cs="Arial"/>
          <w:b/>
          <w:bCs/>
        </w:rPr>
        <w:t>The Company</w:t>
      </w:r>
      <w:r w:rsidRPr="006351F1">
        <w:rPr>
          <w:rFonts w:ascii="Arial" w:hAnsi="Arial" w:cs="Arial"/>
        </w:rPr>
        <w:t xml:space="preserve"> publishes the draft TNUoS Charges for the following Charging Year, </w:t>
      </w:r>
      <w:r w:rsidRPr="006351F1">
        <w:rPr>
          <w:rFonts w:ascii="Arial" w:hAnsi="Arial" w:cs="Arial"/>
          <w:b/>
          <w:bCs/>
        </w:rPr>
        <w:t>The  Company</w:t>
      </w:r>
      <w:r w:rsidRPr="006351F1">
        <w:rPr>
          <w:rFonts w:ascii="Arial" w:hAnsi="Arial" w:cs="Arial"/>
        </w:rPr>
        <w:t xml:space="preserve"> shall publish guidance on how it will undertake the calculation to set TNUoS tariffs in compliance with the </w:t>
      </w:r>
      <w:r w:rsidRPr="006351F1">
        <w:rPr>
          <w:rFonts w:ascii="Arial" w:hAnsi="Arial" w:cs="Arial"/>
          <w:b/>
          <w:bCs/>
        </w:rPr>
        <w:t>Limiting Regulation</w:t>
      </w:r>
      <w:r w:rsidRPr="006351F1">
        <w:rPr>
          <w:rFonts w:ascii="Arial" w:hAnsi="Arial" w:cs="Arial"/>
        </w:rPr>
        <w:t xml:space="preserve"> for that following Charging Year and when assessing compliance following the conclusion of that Charging Year</w:t>
      </w:r>
      <w:r w:rsidR="006D6620">
        <w:rPr>
          <w:rFonts w:ascii="Arial" w:hAnsi="Arial" w:cs="Arial"/>
        </w:rPr>
        <w:t>.</w:t>
      </w:r>
    </w:p>
    <w:p w14:paraId="3B2B8E0C" w14:textId="77777777" w:rsidR="00750515" w:rsidRPr="009A4AC7" w:rsidRDefault="006661FE" w:rsidP="00750515">
      <w:pPr>
        <w:pStyle w:val="Heading1"/>
        <w:jc w:val="center"/>
        <w:rPr>
          <w:color w:val="auto"/>
        </w:rPr>
      </w:pPr>
      <w:r>
        <w:br w:type="page"/>
      </w:r>
      <w:bookmarkStart w:id="418" w:name="_Toc3598575"/>
      <w:bookmarkStart w:id="419" w:name="_Toc35675434"/>
      <w:bookmarkStart w:id="420"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418"/>
    <w:bookmarkEnd w:id="419"/>
    <w:bookmarkEnd w:id="420"/>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421" w:name="_Hlt474031874"/>
      <w:bookmarkEnd w:id="421"/>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422"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p w14:paraId="36359A93" w14:textId="194B6114" w:rsidR="007F14BA" w:rsidRDefault="0049181B" w:rsidP="00AD0F03">
      <w:pPr>
        <w:numPr>
          <w:ilvl w:val="0"/>
          <w:numId w:val="61"/>
        </w:numPr>
        <w:tabs>
          <w:tab w:val="clear" w:pos="1440"/>
          <w:tab w:val="num" w:pos="8647"/>
        </w:tabs>
        <w:ind w:left="2347"/>
        <w:rPr>
          <w:rFonts w:ascii="Arial" w:hAnsi="Arial"/>
          <w:sz w:val="22"/>
          <w:szCs w:val="22"/>
        </w:rPr>
      </w:pPr>
      <w:r>
        <w:rPr>
          <w:rFonts w:ascii="Arial" w:hAnsi="Arial"/>
          <w:sz w:val="22"/>
          <w:szCs w:val="22"/>
        </w:rPr>
        <w:t>All</w:t>
      </w:r>
      <w:r w:rsidR="00651A74">
        <w:rPr>
          <w:rFonts w:ascii="Arial" w:hAnsi="Arial"/>
          <w:sz w:val="22"/>
          <w:szCs w:val="22"/>
        </w:rPr>
        <w:t xml:space="preserve"> costs</w:t>
      </w:r>
      <w:r w:rsidR="00603909">
        <w:rPr>
          <w:rFonts w:ascii="Arial" w:hAnsi="Arial"/>
          <w:sz w:val="22"/>
          <w:szCs w:val="22"/>
        </w:rPr>
        <w:t xml:space="preserve"> under Relevant Contracts awarded through the Onshore Tender Process.</w:t>
      </w:r>
    </w:p>
    <w:bookmarkEnd w:id="422"/>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E268A5"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r w:rsidRPr="03871E98">
        <w:rPr>
          <w:rFonts w:ascii="Arial (W1)" w:hAnsi="Arial (W1)"/>
          <w:sz w:val="22"/>
          <w:szCs w:val="22"/>
          <w:lang w:eastAsia="en-US"/>
        </w:rPr>
        <w:t>fBSUoSRTN</w:t>
      </w:r>
      <w:r w:rsidR="00E63783" w:rsidRPr="03871E98">
        <w:rPr>
          <w:vertAlign w:val="subscript"/>
        </w:rPr>
        <w:t>t</w:t>
      </w:r>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out as term RTN</w:t>
      </w:r>
      <w:r w:rsidR="004160D1" w:rsidRPr="03871E98">
        <w:rPr>
          <w:vertAlign w:val="subscript"/>
        </w:rPr>
        <w:t>t</w:t>
      </w:r>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E268A5"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40B87FBF"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w:t>
      </w:r>
      <w:r w:rsidR="002B2B74">
        <w:rPr>
          <w:rFonts w:ascii="Arial (W1)" w:hAnsi="Arial (W1)"/>
          <w:sz w:val="22"/>
          <w:lang w:eastAsia="en-US"/>
        </w:rPr>
        <w:t>three</w:t>
      </w:r>
      <w:r w:rsidRPr="00BA6E47">
        <w:rPr>
          <w:rFonts w:ascii="Arial (W1)" w:hAnsi="Arial (W1)"/>
          <w:sz w:val="22"/>
          <w:lang w:eastAsia="en-US"/>
        </w:rPr>
        <w:t xml:space="preserv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E268A5"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E268A5"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TQMmj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E268A5"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t>
              </m:r>
              <m:r>
                <w:rPr>
                  <w:rFonts w:ascii="Cambria Math" w:hAnsi="Cambria Math"/>
                  <w:sz w:val="22"/>
                  <w:lang w:eastAsia="en-US"/>
                </w:rPr>
                <m:t>,</m:t>
              </m:r>
              <m:r>
                <w:rPr>
                  <w:rFonts w:ascii="Cambria Math" w:hAnsi="Cambria Math"/>
                  <w:sz w:val="22"/>
                  <w:lang w:eastAsia="en-US"/>
                </w:rPr>
                <m:t>m</m:t>
              </m:r>
              <m:r>
                <w:rPr>
                  <w:rFonts w:ascii="Cambria Math" w:hAnsi="Cambria Math"/>
                  <w:sz w:val="22"/>
                  <w:lang w:eastAsia="en-US"/>
                </w:rPr>
                <m:t>∈</m:t>
              </m:r>
              <m:r>
                <w:rPr>
                  <w:rFonts w:ascii="Cambria Math" w:hAnsi="Cambria Math"/>
                  <w:sz w:val="22"/>
                  <w:lang w:eastAsia="en-US"/>
                </w:rPr>
                <m:t>c</m:t>
              </m:r>
            </m:sub>
            <m:sup/>
            <m:e>
              <m:sSub>
                <m:sSubPr>
                  <m:ctrlPr>
                    <w:rPr>
                      <w:rFonts w:ascii="Cambria Math" w:hAnsi="Cambria Math"/>
                      <w:i/>
                      <w:sz w:val="22"/>
                      <w:lang w:eastAsia="en-US"/>
                    </w:rPr>
                  </m:ctrlPr>
                </m:sSubPr>
                <m:e>
                  <m:r>
                    <w:rPr>
                      <w:rFonts w:ascii="Cambria Math" w:hAnsi="Cambria Math"/>
                      <w:sz w:val="22"/>
                      <w:lang w:eastAsia="en-US"/>
                    </w:rPr>
                    <m:t>(</m:t>
                  </m:r>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E268A5"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423"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423"/>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lastRenderedPageBreak/>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 xml:space="preserve">.5, any revenue collected or paid out by The Company as part of Final Reconciliation (RF) BSUoS Charges during a Fixed Price Period t will be considered as part of the revenue associated </w:t>
      </w:r>
      <w:r w:rsidRPr="325E90A3">
        <w:rPr>
          <w:rFonts w:ascii="Arial" w:hAnsi="Arial"/>
          <w:sz w:val="22"/>
          <w:szCs w:val="22"/>
        </w:rPr>
        <w:lastRenderedPageBreak/>
        <w:t>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lastRenderedPageBreak/>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5EE8B58C" w:rsidR="00430AFD" w:rsidRDefault="00430AFD">
      <w:pPr>
        <w:rPr>
          <w:rFonts w:ascii="Arial Bold" w:hAnsi="Arial Bold"/>
          <w:b/>
          <w:strike/>
          <w:color w:val="000080"/>
          <w:sz w:val="30"/>
          <w:lang w:eastAsia="en-US"/>
        </w:rPr>
      </w:pPr>
      <w:bookmarkStart w:id="424" w:name="BSUoSend"/>
      <w:bookmarkEnd w:id="424"/>
      <w:r>
        <w:rPr>
          <w:strike/>
        </w:rPr>
        <w:br w:type="page"/>
      </w:r>
    </w:p>
    <w:p w14:paraId="586BF0F5" w14:textId="3A757185" w:rsidR="00080C1B" w:rsidRPr="006351F1" w:rsidRDefault="00080C1B" w:rsidP="006351F1">
      <w:pPr>
        <w:spacing w:after="100" w:afterAutospacing="1"/>
        <w:jc w:val="center"/>
        <w:rPr>
          <w:rFonts w:ascii="Arial" w:hAnsi="Arial"/>
          <w:szCs w:val="28"/>
        </w:rPr>
      </w:pPr>
      <w:r w:rsidRPr="006351F1">
        <w:rPr>
          <w:rFonts w:ascii="Arial" w:hAnsi="Arial" w:cs="Arial"/>
          <w:b/>
          <w:bCs/>
          <w:sz w:val="28"/>
          <w:szCs w:val="28"/>
        </w:rPr>
        <w:lastRenderedPageBreak/>
        <w:t>CUSC Section 14 Schedule 1</w:t>
      </w:r>
    </w:p>
    <w:p w14:paraId="4007CC02"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Calculation of charges that fall within the Connection Exclusion</w:t>
      </w:r>
    </w:p>
    <w:p w14:paraId="062A3CE0"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EU Regulation 838/2010</w:t>
      </w:r>
    </w:p>
    <w:p w14:paraId="1D6E102E" w14:textId="2842904F" w:rsidR="00080C1B" w:rsidRDefault="00080C1B" w:rsidP="00080C1B">
      <w:pPr>
        <w:rPr>
          <w:rFonts w:ascii="Arial" w:hAnsi="Arial" w:cs="Arial"/>
          <w:b/>
          <w:bCs/>
          <w:kern w:val="28"/>
          <w:sz w:val="28"/>
          <w:szCs w:val="32"/>
          <w:u w:val="single"/>
        </w:rPr>
      </w:pPr>
    </w:p>
    <w:p w14:paraId="6162A964" w14:textId="77777777" w:rsidR="006227D4" w:rsidRDefault="006227D4" w:rsidP="004C41F4">
      <w:pPr>
        <w:rPr>
          <w:rFonts w:ascii="Arial" w:hAnsi="Arial" w:cs="Arial"/>
          <w:sz w:val="22"/>
          <w:lang w:eastAsia="en-US"/>
        </w:rPr>
      </w:pPr>
    </w:p>
    <w:p w14:paraId="72F78FB0" w14:textId="5793EFC8" w:rsidR="004C41F4" w:rsidRPr="006351F1" w:rsidRDefault="004C41F4" w:rsidP="004C41F4">
      <w:pPr>
        <w:rPr>
          <w:rFonts w:ascii="Arial" w:hAnsi="Arial" w:cs="Arial"/>
          <w:sz w:val="22"/>
          <w:lang w:eastAsia="en-US"/>
        </w:rPr>
      </w:pPr>
      <w:r w:rsidRPr="006351F1">
        <w:rPr>
          <w:rFonts w:ascii="Arial" w:hAnsi="Arial" w:cs="Arial"/>
          <w:sz w:val="22"/>
          <w:lang w:eastAsia="en-US"/>
        </w:rPr>
        <w:t>Schedule 1</w:t>
      </w:r>
    </w:p>
    <w:p w14:paraId="1E505098" w14:textId="77777777" w:rsidR="004C41F4" w:rsidRPr="006351F1" w:rsidRDefault="004C41F4" w:rsidP="004C41F4">
      <w:pPr>
        <w:rPr>
          <w:rFonts w:ascii="Arial" w:hAnsi="Arial" w:cs="Arial"/>
          <w:sz w:val="22"/>
          <w:lang w:eastAsia="en-US"/>
        </w:rPr>
      </w:pPr>
      <w:r w:rsidRPr="006351F1">
        <w:rPr>
          <w:rFonts w:ascii="Arial" w:hAnsi="Arial" w:cs="Arial"/>
          <w:sz w:val="22"/>
          <w:lang w:eastAsia="en-US"/>
        </w:rPr>
        <w:t>The proforma of the form and content to be published for the purposes of the calculation in accordance with Paragraph 14.29.</w:t>
      </w:r>
    </w:p>
    <w:p w14:paraId="0A30A23A" w14:textId="77777777" w:rsidR="004C41F4" w:rsidRDefault="004C41F4" w:rsidP="004C41F4">
      <w:pPr>
        <w:rPr>
          <w:rFonts w:ascii="Arial" w:hAnsi="Arial" w:cs="Arial"/>
          <w:b/>
          <w:bCs/>
          <w:kern w:val="28"/>
          <w:sz w:val="28"/>
          <w:szCs w:val="32"/>
          <w:u w:val="single"/>
        </w:rPr>
      </w:pPr>
    </w:p>
    <w:tbl>
      <w:tblPr>
        <w:tblStyle w:val="TableGrid"/>
        <w:tblW w:w="0" w:type="auto"/>
        <w:tblLook w:val="04A0" w:firstRow="1" w:lastRow="0" w:firstColumn="1" w:lastColumn="0" w:noHBand="0" w:noVBand="1"/>
      </w:tblPr>
      <w:tblGrid>
        <w:gridCol w:w="1279"/>
        <w:gridCol w:w="2060"/>
        <w:gridCol w:w="1704"/>
        <w:gridCol w:w="2068"/>
        <w:gridCol w:w="927"/>
        <w:gridCol w:w="1017"/>
      </w:tblGrid>
      <w:tr w:rsidR="004C41F4" w14:paraId="16F295DD" w14:textId="77777777" w:rsidTr="005A4CA1">
        <w:trPr>
          <w:trHeight w:val="1830"/>
        </w:trPr>
        <w:tc>
          <w:tcPr>
            <w:tcW w:w="2265" w:type="dxa"/>
          </w:tcPr>
          <w:p w14:paraId="06CC37BB" w14:textId="77777777" w:rsidR="004C41F4" w:rsidRPr="00656D88" w:rsidRDefault="004C41F4" w:rsidP="005A4CA1">
            <w:pPr>
              <w:rPr>
                <w:rFonts w:ascii="Arial" w:hAnsi="Arial" w:cs="Arial"/>
                <w:b/>
                <w:bCs/>
                <w:kern w:val="28"/>
                <w:sz w:val="28"/>
                <w:szCs w:val="32"/>
                <w:u w:val="single"/>
              </w:rPr>
            </w:pPr>
            <w:r w:rsidRPr="00656D88">
              <w:rPr>
                <w:rFonts w:ascii="Arial" w:hAnsi="Arial" w:cs="Arial"/>
                <w:b/>
                <w:bCs/>
                <w:kern w:val="28"/>
                <w:sz w:val="28"/>
                <w:szCs w:val="32"/>
                <w:u w:val="single"/>
              </w:rPr>
              <w:t>Project Name</w:t>
            </w:r>
          </w:p>
        </w:tc>
        <w:tc>
          <w:tcPr>
            <w:tcW w:w="2388" w:type="dxa"/>
          </w:tcPr>
          <w:p w14:paraId="6382BE4C"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Transmission Asset name</w:t>
            </w:r>
          </w:p>
        </w:tc>
        <w:tc>
          <w:tcPr>
            <w:tcW w:w="2513" w:type="dxa"/>
          </w:tcPr>
          <w:p w14:paraId="29CB60BF"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PARC/Non PARC</w:t>
            </w:r>
          </w:p>
        </w:tc>
        <w:tc>
          <w:tcPr>
            <w:tcW w:w="2468" w:type="dxa"/>
          </w:tcPr>
          <w:p w14:paraId="7A4B51E1"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Annual Local Charge for company Transmission Asset</w:t>
            </w:r>
          </w:p>
        </w:tc>
        <w:tc>
          <w:tcPr>
            <w:tcW w:w="2241" w:type="dxa"/>
          </w:tcPr>
          <w:p w14:paraId="3691246B"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TEC</w:t>
            </w:r>
          </w:p>
        </w:tc>
        <w:tc>
          <w:tcPr>
            <w:tcW w:w="2071" w:type="dxa"/>
          </w:tcPr>
          <w:p w14:paraId="792EE420"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Tariff</w:t>
            </w:r>
          </w:p>
        </w:tc>
      </w:tr>
      <w:tr w:rsidR="004C41F4" w14:paraId="7D700E11" w14:textId="77777777" w:rsidTr="005A4CA1">
        <w:trPr>
          <w:trHeight w:val="343"/>
        </w:trPr>
        <w:tc>
          <w:tcPr>
            <w:tcW w:w="2265" w:type="dxa"/>
          </w:tcPr>
          <w:p w14:paraId="736C0B09" w14:textId="77777777" w:rsidR="004C41F4" w:rsidRDefault="004C41F4" w:rsidP="005A4CA1">
            <w:pPr>
              <w:rPr>
                <w:rFonts w:ascii="Arial" w:hAnsi="Arial" w:cs="Arial"/>
                <w:b/>
                <w:bCs/>
                <w:kern w:val="28"/>
                <w:sz w:val="28"/>
                <w:szCs w:val="32"/>
                <w:u w:val="single"/>
              </w:rPr>
            </w:pPr>
          </w:p>
        </w:tc>
        <w:tc>
          <w:tcPr>
            <w:tcW w:w="2388" w:type="dxa"/>
          </w:tcPr>
          <w:p w14:paraId="12F04A9D" w14:textId="77777777" w:rsidR="004C41F4" w:rsidRDefault="004C41F4" w:rsidP="005A4CA1">
            <w:pPr>
              <w:rPr>
                <w:rFonts w:ascii="Arial" w:hAnsi="Arial" w:cs="Arial"/>
                <w:b/>
                <w:bCs/>
                <w:kern w:val="28"/>
                <w:sz w:val="28"/>
                <w:szCs w:val="32"/>
                <w:u w:val="single"/>
              </w:rPr>
            </w:pPr>
          </w:p>
        </w:tc>
        <w:tc>
          <w:tcPr>
            <w:tcW w:w="2513" w:type="dxa"/>
          </w:tcPr>
          <w:p w14:paraId="276B23B5" w14:textId="77777777" w:rsidR="004C41F4" w:rsidRDefault="004C41F4" w:rsidP="005A4CA1">
            <w:pPr>
              <w:rPr>
                <w:rFonts w:ascii="Arial" w:hAnsi="Arial" w:cs="Arial"/>
                <w:b/>
                <w:bCs/>
                <w:kern w:val="28"/>
                <w:sz w:val="28"/>
                <w:szCs w:val="32"/>
                <w:u w:val="single"/>
              </w:rPr>
            </w:pPr>
          </w:p>
        </w:tc>
        <w:tc>
          <w:tcPr>
            <w:tcW w:w="2468" w:type="dxa"/>
          </w:tcPr>
          <w:p w14:paraId="544592D8" w14:textId="77777777" w:rsidR="004C41F4" w:rsidRDefault="004C41F4" w:rsidP="005A4CA1">
            <w:pPr>
              <w:rPr>
                <w:rFonts w:ascii="Arial" w:hAnsi="Arial" w:cs="Arial"/>
                <w:b/>
                <w:bCs/>
                <w:kern w:val="28"/>
                <w:sz w:val="28"/>
                <w:szCs w:val="32"/>
                <w:u w:val="single"/>
              </w:rPr>
            </w:pPr>
          </w:p>
        </w:tc>
        <w:tc>
          <w:tcPr>
            <w:tcW w:w="2241" w:type="dxa"/>
          </w:tcPr>
          <w:p w14:paraId="0C1F5C3D" w14:textId="77777777" w:rsidR="004C41F4" w:rsidRDefault="004C41F4" w:rsidP="005A4CA1">
            <w:pPr>
              <w:rPr>
                <w:rFonts w:ascii="Arial" w:hAnsi="Arial" w:cs="Arial"/>
                <w:b/>
                <w:bCs/>
                <w:kern w:val="28"/>
                <w:sz w:val="28"/>
                <w:szCs w:val="32"/>
                <w:u w:val="single"/>
              </w:rPr>
            </w:pPr>
          </w:p>
        </w:tc>
        <w:tc>
          <w:tcPr>
            <w:tcW w:w="2071" w:type="dxa"/>
          </w:tcPr>
          <w:p w14:paraId="2A2235A0" w14:textId="77777777" w:rsidR="004C41F4" w:rsidRDefault="004C41F4" w:rsidP="005A4CA1">
            <w:pPr>
              <w:rPr>
                <w:rFonts w:ascii="Arial" w:hAnsi="Arial" w:cs="Arial"/>
                <w:b/>
                <w:bCs/>
                <w:kern w:val="28"/>
                <w:sz w:val="28"/>
                <w:szCs w:val="32"/>
                <w:u w:val="single"/>
              </w:rPr>
            </w:pPr>
          </w:p>
        </w:tc>
      </w:tr>
    </w:tbl>
    <w:p w14:paraId="09F72E47" w14:textId="77777777" w:rsidR="004C41F4" w:rsidRDefault="004C41F4" w:rsidP="00080C1B">
      <w:pPr>
        <w:rPr>
          <w:rFonts w:ascii="Arial" w:hAnsi="Arial" w:cs="Arial"/>
          <w:b/>
          <w:bCs/>
          <w:kern w:val="28"/>
          <w:sz w:val="28"/>
          <w:szCs w:val="32"/>
          <w:u w:val="single"/>
        </w:rPr>
      </w:pPr>
    </w:p>
    <w:p w14:paraId="52442B4B" w14:textId="77777777" w:rsidR="004C41F4" w:rsidRDefault="004C41F4" w:rsidP="00080C1B">
      <w:pPr>
        <w:rPr>
          <w:rFonts w:ascii="Arial" w:hAnsi="Arial" w:cs="Arial"/>
          <w:b/>
          <w:bCs/>
          <w:kern w:val="28"/>
          <w:sz w:val="28"/>
          <w:szCs w:val="32"/>
          <w:u w:val="single"/>
        </w:rPr>
      </w:pPr>
    </w:p>
    <w:p w14:paraId="2AADC7D8" w14:textId="77777777" w:rsidR="009B51C4" w:rsidRDefault="009B51C4" w:rsidP="00080C1B">
      <w:pPr>
        <w:rPr>
          <w:rFonts w:ascii="Arial" w:hAnsi="Arial" w:cs="Arial"/>
          <w:b/>
          <w:bCs/>
          <w:kern w:val="28"/>
          <w:sz w:val="28"/>
          <w:szCs w:val="32"/>
          <w:u w:val="single"/>
        </w:rPr>
      </w:pPr>
    </w:p>
    <w:p w14:paraId="0E75E137" w14:textId="77777777" w:rsidR="009B51C4" w:rsidRDefault="009B51C4" w:rsidP="00080C1B">
      <w:pPr>
        <w:rPr>
          <w:rFonts w:ascii="Arial" w:hAnsi="Arial" w:cs="Arial"/>
          <w:b/>
          <w:bCs/>
          <w:kern w:val="28"/>
          <w:sz w:val="28"/>
          <w:szCs w:val="32"/>
          <w:u w:val="single"/>
        </w:rPr>
      </w:pPr>
    </w:p>
    <w:p w14:paraId="2089AE94" w14:textId="77777777" w:rsidR="006A4386" w:rsidRPr="00FC681D" w:rsidRDefault="006A4386" w:rsidP="006351F1">
      <w:pPr>
        <w:pStyle w:val="Heading1"/>
        <w:jc w:val="center"/>
        <w:rPr>
          <w:strike/>
        </w:rPr>
      </w:pPr>
    </w:p>
    <w:sectPr w:rsidR="006A4386" w:rsidRPr="00FC681D" w:rsidSect="002E5004">
      <w:headerReference w:type="even" r:id="rId99"/>
      <w:headerReference w:type="default" r:id="rId100"/>
      <w:footerReference w:type="even" r:id="rId101"/>
      <w:footerReference w:type="default" r:id="rId102"/>
      <w:headerReference w:type="first" r:id="rId103"/>
      <w:footnotePr>
        <w:numRestart w:val="eachPage"/>
      </w:footnotePr>
      <w:pgSz w:w="11906" w:h="16838" w:code="9"/>
      <w:pgMar w:top="1140" w:right="1140" w:bottom="11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C05D99" w14:textId="77777777" w:rsidR="003331E2" w:rsidRDefault="003331E2" w:rsidP="001046D7">
      <w:pPr>
        <w:pStyle w:val="LogoCaption"/>
      </w:pPr>
      <w:r>
        <w:separator/>
      </w:r>
    </w:p>
  </w:endnote>
  <w:endnote w:type="continuationSeparator" w:id="0">
    <w:p w14:paraId="05EEA3BC" w14:textId="77777777" w:rsidR="003331E2" w:rsidRDefault="003331E2" w:rsidP="001046D7">
      <w:pPr>
        <w:pStyle w:val="LogoCaption"/>
      </w:pPr>
      <w:r>
        <w:continuationSeparator/>
      </w:r>
    </w:p>
  </w:endnote>
  <w:endnote w:type="continuationNotice" w:id="1">
    <w:p w14:paraId="7F032DE4" w14:textId="77777777" w:rsidR="003331E2" w:rsidRDefault="003331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5816BDE1" w:rsidR="00CD5631" w:rsidRDefault="00CD5631">
    <w:pPr>
      <w:pStyle w:val="Footer"/>
    </w:pPr>
    <w:r>
      <w:fldChar w:fldCharType="begin"/>
    </w:r>
    <w:r>
      <w:instrText xml:space="preserve"> DOCPROPERTY "DocID" \* MERGEFORMAT </w:instrText>
    </w:r>
    <w:r>
      <w:fldChar w:fldCharType="separate"/>
    </w:r>
    <w:r w:rsidR="005642D4">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011E880A"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007E7918" w:rsidRPr="325E90A3">
      <w:rPr>
        <w:rFonts w:ascii="Arial" w:hAnsi="Arial" w:cs="Arial"/>
        <w:sz w:val="18"/>
        <w:szCs w:val="18"/>
      </w:rPr>
      <w:t>V1.4</w:t>
    </w:r>
    <w:r w:rsidR="006D2410">
      <w:rPr>
        <w:rFonts w:ascii="Arial" w:hAnsi="Arial" w:cs="Arial"/>
        <w:sz w:val="18"/>
        <w:szCs w:val="18"/>
      </w:rPr>
      <w:t>6</w:t>
    </w:r>
    <w:r w:rsidR="007E7918">
      <w:rPr>
        <w:rFonts w:ascii="Arial" w:hAnsi="Arial" w:cs="Arial"/>
        <w:sz w:val="18"/>
        <w:szCs w:val="18"/>
      </w:rPr>
      <w:t xml:space="preserve"> 0</w:t>
    </w:r>
    <w:r w:rsidR="006D2410">
      <w:rPr>
        <w:rFonts w:ascii="Arial" w:hAnsi="Arial" w:cs="Arial"/>
        <w:sz w:val="18"/>
        <w:szCs w:val="18"/>
      </w:rPr>
      <w:t>8</w:t>
    </w:r>
    <w:r w:rsidR="007E7918">
      <w:rPr>
        <w:rFonts w:ascii="Arial" w:hAnsi="Arial" w:cs="Arial"/>
        <w:sz w:val="18"/>
        <w:szCs w:val="18"/>
      </w:rPr>
      <w:t xml:space="preserve"> April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05C565" w14:textId="77777777" w:rsidR="003331E2" w:rsidRDefault="003331E2" w:rsidP="001046D7">
      <w:pPr>
        <w:pStyle w:val="LogoCaption"/>
      </w:pPr>
      <w:r>
        <w:separator/>
      </w:r>
    </w:p>
  </w:footnote>
  <w:footnote w:type="continuationSeparator" w:id="0">
    <w:p w14:paraId="1CAE470B" w14:textId="77777777" w:rsidR="003331E2" w:rsidRDefault="003331E2" w:rsidP="001046D7">
      <w:pPr>
        <w:pStyle w:val="LogoCaption"/>
      </w:pPr>
      <w:r>
        <w:continuationSeparator/>
      </w:r>
    </w:p>
  </w:footnote>
  <w:footnote w:type="continuationNotice" w:id="1">
    <w:p w14:paraId="381CAF85" w14:textId="77777777" w:rsidR="003331E2" w:rsidRDefault="003331E2"/>
  </w:footnote>
  <w:footnote w:id="2">
    <w:p w14:paraId="660E26ED" w14:textId="77777777" w:rsidR="00A104FD" w:rsidDel="00A623BC" w:rsidRDefault="00A104FD">
      <w:pPr>
        <w:pStyle w:val="FootnoteText"/>
        <w:rPr>
          <w:del w:id="179" w:author="Neil Dewar (NESO)" w:date="2025-04-08T13:33:00Z"/>
          <w:color w:val="FFFFFF"/>
          <w:sz w:val="2"/>
        </w:rPr>
      </w:pPr>
      <w:del w:id="180" w:author="Neil Dewar (NESO)" w:date="2025-04-08T13:33:00Z">
        <w:r w:rsidDel="00A623BC">
          <w:rPr>
            <w:rStyle w:val="FootnoteReference"/>
            <w:color w:val="FFFFFF"/>
            <w:sz w:val="2"/>
          </w:rPr>
          <w:footnoteRef/>
        </w:r>
        <w:r w:rsidDel="00A623BC">
          <w:rPr>
            <w:color w:val="FFFFFF"/>
            <w:sz w:val="2"/>
          </w:rPr>
          <w:delText xml:space="preserve"> </w:delText>
        </w:r>
      </w:del>
    </w:p>
  </w:footnote>
  <w:footnote w:id="3">
    <w:p w14:paraId="47F83D2C" w14:textId="77777777" w:rsidR="00D60ED8" w:rsidDel="00A623BC" w:rsidRDefault="00D60ED8">
      <w:pPr>
        <w:pStyle w:val="FootnoteText"/>
        <w:rPr>
          <w:del w:id="181" w:author="Neil Dewar (NESO)" w:date="2025-04-08T13:33:00Z"/>
        </w:rPr>
      </w:pPr>
      <w:del w:id="182" w:author="Neil Dewar (NESO)" w:date="2025-04-08T13:33:00Z">
        <w:r w:rsidDel="00A623BC">
          <w:rPr>
            <w:rStyle w:val="FootnoteReference"/>
          </w:rPr>
          <w:footnoteRef/>
        </w:r>
        <w:r w:rsidDel="00A623BC">
          <w:delText xml:space="preserve"> </w:delText>
        </w:r>
        <w:r w:rsidDel="00A623BC">
          <w:fldChar w:fldCharType="begin"/>
        </w:r>
        <w:r w:rsidDel="00A623BC">
          <w:delInstrText>HYPERLINK "https://www.nationalgrideso.com/industry-information/charging" \t "_blank" \o "https://www.nationalgrideso.com/industry-information/charging"</w:delInstrText>
        </w:r>
        <w:r w:rsidDel="00A623BC">
          <w:fldChar w:fldCharType="separate"/>
        </w:r>
        <w:r w:rsidRPr="00D60ED8" w:rsidDel="00A623BC">
          <w:rPr>
            <w:rStyle w:val="Hyperlink"/>
          </w:rPr>
          <w:delText>https://www.nationalgrideso.com/industry-information/charging</w:delText>
        </w:r>
        <w:r w:rsidDel="00A623BC">
          <w:fldChar w:fldCharType="end"/>
        </w:r>
      </w:del>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303" w:name="OLE_LINK4"/>
      <w:bookmarkStart w:id="304" w:name="OLE_LINK5"/>
      <w:r w:rsidRPr="00222B22">
        <w:rPr>
          <w:rFonts w:cs="Arial"/>
          <w:sz w:val="18"/>
          <w:szCs w:val="18"/>
        </w:rPr>
        <w:t xml:space="preserve">LDTEC Indicative Block Offer </w:t>
      </w:r>
      <w:bookmarkEnd w:id="303"/>
      <w:bookmarkEnd w:id="304"/>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065"/>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425"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426" w:name="bmkLogoCaptionEven" w:colFirst="0" w:colLast="0"/>
          <w:bookmarkEnd w:id="425"/>
        </w:p>
      </w:tc>
    </w:tr>
    <w:bookmarkEnd w:id="426"/>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97281EE"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6D2410">
      <w:rPr>
        <w:rFonts w:ascii="Arial" w:hAnsi="Arial" w:cs="Arial"/>
        <w:sz w:val="18"/>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065"/>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427"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428" w:name="bmkLogoCaption" w:colFirst="0" w:colLast="0"/>
          <w:bookmarkEnd w:id="427"/>
        </w:p>
      </w:tc>
    </w:tr>
    <w:bookmarkEnd w:id="428"/>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261D41"/>
    <w:multiLevelType w:val="hybridMultilevel"/>
    <w:tmpl w:val="05D61B20"/>
    <w:lvl w:ilvl="0" w:tplc="41B8A240">
      <w:start w:val="3"/>
      <w:numFmt w:val="decimal"/>
      <w:lvlText w:val="14.1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A9A647A"/>
    <w:multiLevelType w:val="hybridMultilevel"/>
    <w:tmpl w:val="C39CF3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7"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9"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7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5"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6"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7"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9"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1"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90"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1"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3"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10"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1"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6"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15:restartNumberingAfterBreak="0">
    <w:nsid w:val="70204A43"/>
    <w:multiLevelType w:val="hybridMultilevel"/>
    <w:tmpl w:val="7208FA26"/>
    <w:lvl w:ilvl="0" w:tplc="08090001">
      <w:start w:val="1"/>
      <w:numFmt w:val="bullet"/>
      <w:lvlText w:val=""/>
      <w:lvlJc w:val="left"/>
      <w:pPr>
        <w:ind w:left="1636" w:hanging="360"/>
      </w:pPr>
      <w:rPr>
        <w:rFonts w:ascii="Symbol" w:hAnsi="Symbol" w:hint="default"/>
      </w:rPr>
    </w:lvl>
    <w:lvl w:ilvl="1" w:tplc="08090003">
      <w:start w:val="1"/>
      <w:numFmt w:val="bullet"/>
      <w:lvlText w:val="o"/>
      <w:lvlJc w:val="left"/>
      <w:pPr>
        <w:ind w:left="2356" w:hanging="360"/>
      </w:pPr>
      <w:rPr>
        <w:rFonts w:ascii="Courier New" w:hAnsi="Courier New" w:cs="Courier New" w:hint="default"/>
      </w:rPr>
    </w:lvl>
    <w:lvl w:ilvl="2" w:tplc="08090005">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8"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20"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5"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9"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30"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31"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6"/>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2"/>
  </w:num>
  <w:num w:numId="14" w16cid:durableId="1717123476">
    <w:abstractNumId w:val="61"/>
  </w:num>
  <w:num w:numId="15" w16cid:durableId="1804423921">
    <w:abstractNumId w:val="93"/>
  </w:num>
  <w:num w:numId="16" w16cid:durableId="222109407">
    <w:abstractNumId w:val="77"/>
  </w:num>
  <w:num w:numId="17" w16cid:durableId="2094357796">
    <w:abstractNumId w:val="10"/>
  </w:num>
  <w:num w:numId="18" w16cid:durableId="1743720666">
    <w:abstractNumId w:val="48"/>
  </w:num>
  <w:num w:numId="19" w16cid:durableId="689529049">
    <w:abstractNumId w:val="82"/>
  </w:num>
  <w:num w:numId="20" w16cid:durableId="1479567228">
    <w:abstractNumId w:val="29"/>
  </w:num>
  <w:num w:numId="21" w16cid:durableId="974681360">
    <w:abstractNumId w:val="39"/>
  </w:num>
  <w:num w:numId="22" w16cid:durableId="2011564590">
    <w:abstractNumId w:val="123"/>
  </w:num>
  <w:num w:numId="23" w16cid:durableId="705788641">
    <w:abstractNumId w:val="113"/>
  </w:num>
  <w:num w:numId="24" w16cid:durableId="738089661">
    <w:abstractNumId w:val="49"/>
  </w:num>
  <w:num w:numId="25" w16cid:durableId="818885184">
    <w:abstractNumId w:val="97"/>
  </w:num>
  <w:num w:numId="26" w16cid:durableId="1342705191">
    <w:abstractNumId w:val="127"/>
  </w:num>
  <w:num w:numId="27" w16cid:durableId="1212688390">
    <w:abstractNumId w:val="87"/>
  </w:num>
  <w:num w:numId="28" w16cid:durableId="2025209318">
    <w:abstractNumId w:val="105"/>
  </w:num>
  <w:num w:numId="29" w16cid:durableId="1116098369">
    <w:abstractNumId w:val="129"/>
  </w:num>
  <w:num w:numId="30" w16cid:durableId="1668022375">
    <w:abstractNumId w:val="46"/>
  </w:num>
  <w:num w:numId="31" w16cid:durableId="1095394850">
    <w:abstractNumId w:val="50"/>
  </w:num>
  <w:num w:numId="32" w16cid:durableId="236868696">
    <w:abstractNumId w:val="125"/>
  </w:num>
  <w:num w:numId="33" w16cid:durableId="1199660472">
    <w:abstractNumId w:val="60"/>
  </w:num>
  <w:num w:numId="34" w16cid:durableId="1562131476">
    <w:abstractNumId w:val="126"/>
  </w:num>
  <w:num w:numId="35" w16cid:durableId="1593783032">
    <w:abstractNumId w:val="41"/>
  </w:num>
  <w:num w:numId="36" w16cid:durableId="1932467391">
    <w:abstractNumId w:val="84"/>
  </w:num>
  <w:num w:numId="37" w16cid:durableId="1825585835">
    <w:abstractNumId w:val="59"/>
  </w:num>
  <w:num w:numId="38" w16cid:durableId="652221816">
    <w:abstractNumId w:val="95"/>
  </w:num>
  <w:num w:numId="39" w16cid:durableId="74860716">
    <w:abstractNumId w:val="104"/>
  </w:num>
  <w:num w:numId="40" w16cid:durableId="394087964">
    <w:abstractNumId w:val="18"/>
  </w:num>
  <w:num w:numId="41" w16cid:durableId="334454382">
    <w:abstractNumId w:val="92"/>
  </w:num>
  <w:num w:numId="42" w16cid:durableId="911429566">
    <w:abstractNumId w:val="54"/>
  </w:num>
  <w:num w:numId="43" w16cid:durableId="1679190630">
    <w:abstractNumId w:val="44"/>
  </w:num>
  <w:num w:numId="44" w16cid:durableId="304820561">
    <w:abstractNumId w:val="81"/>
  </w:num>
  <w:num w:numId="45" w16cid:durableId="141771232">
    <w:abstractNumId w:val="112"/>
  </w:num>
  <w:num w:numId="46" w16cid:durableId="1360278576">
    <w:abstractNumId w:val="15"/>
  </w:num>
  <w:num w:numId="47" w16cid:durableId="834801188">
    <w:abstractNumId w:val="12"/>
  </w:num>
  <w:num w:numId="48" w16cid:durableId="297492059">
    <w:abstractNumId w:val="38"/>
  </w:num>
  <w:num w:numId="49" w16cid:durableId="56363234">
    <w:abstractNumId w:val="96"/>
  </w:num>
  <w:num w:numId="50" w16cid:durableId="1827938530">
    <w:abstractNumId w:val="45"/>
  </w:num>
  <w:num w:numId="51" w16cid:durableId="835192705">
    <w:abstractNumId w:val="90"/>
  </w:num>
  <w:num w:numId="52" w16cid:durableId="1261723885">
    <w:abstractNumId w:val="65"/>
  </w:num>
  <w:num w:numId="53" w16cid:durableId="1162237884">
    <w:abstractNumId w:val="131"/>
  </w:num>
  <w:num w:numId="54" w16cid:durableId="833766499">
    <w:abstractNumId w:val="85"/>
  </w:num>
  <w:num w:numId="55" w16cid:durableId="942301378">
    <w:abstractNumId w:val="79"/>
  </w:num>
  <w:num w:numId="56" w16cid:durableId="1117991261">
    <w:abstractNumId w:val="27"/>
  </w:num>
  <w:num w:numId="57" w16cid:durableId="990256311">
    <w:abstractNumId w:val="119"/>
  </w:num>
  <w:num w:numId="58" w16cid:durableId="1148740566">
    <w:abstractNumId w:val="64"/>
  </w:num>
  <w:num w:numId="59" w16cid:durableId="2141023162">
    <w:abstractNumId w:val="110"/>
  </w:num>
  <w:num w:numId="60" w16cid:durableId="408163391">
    <w:abstractNumId w:val="58"/>
  </w:num>
  <w:num w:numId="61" w16cid:durableId="2093744801">
    <w:abstractNumId w:val="74"/>
  </w:num>
  <w:num w:numId="62" w16cid:durableId="87652595">
    <w:abstractNumId w:val="17"/>
  </w:num>
  <w:num w:numId="63" w16cid:durableId="335770721">
    <w:abstractNumId w:val="62"/>
  </w:num>
  <w:num w:numId="64" w16cid:durableId="123042263">
    <w:abstractNumId w:val="22"/>
  </w:num>
  <w:num w:numId="65" w16cid:durableId="470826849">
    <w:abstractNumId w:val="19"/>
  </w:num>
  <w:num w:numId="66" w16cid:durableId="810556757">
    <w:abstractNumId w:val="26"/>
  </w:num>
  <w:num w:numId="67" w16cid:durableId="1696953868">
    <w:abstractNumId w:val="114"/>
  </w:num>
  <w:num w:numId="68" w16cid:durableId="1570655644">
    <w:abstractNumId w:val="80"/>
  </w:num>
  <w:num w:numId="69" w16cid:durableId="1375809632">
    <w:abstractNumId w:val="52"/>
  </w:num>
  <w:num w:numId="70" w16cid:durableId="2114855525">
    <w:abstractNumId w:val="111"/>
  </w:num>
  <w:num w:numId="71" w16cid:durableId="1608273475">
    <w:abstractNumId w:val="98"/>
  </w:num>
  <w:num w:numId="72" w16cid:durableId="1821463858">
    <w:abstractNumId w:val="24"/>
  </w:num>
  <w:num w:numId="73" w16cid:durableId="1132359222">
    <w:abstractNumId w:val="28"/>
  </w:num>
  <w:num w:numId="74" w16cid:durableId="462238152">
    <w:abstractNumId w:val="71"/>
  </w:num>
  <w:num w:numId="75" w16cid:durableId="56518462">
    <w:abstractNumId w:val="99"/>
  </w:num>
  <w:num w:numId="76" w16cid:durableId="1661079739">
    <w:abstractNumId w:val="72"/>
  </w:num>
  <w:num w:numId="77" w16cid:durableId="1650279771">
    <w:abstractNumId w:val="36"/>
  </w:num>
  <w:num w:numId="78" w16cid:durableId="1618681429">
    <w:abstractNumId w:val="47"/>
  </w:num>
  <w:num w:numId="79" w16cid:durableId="4329660">
    <w:abstractNumId w:val="100"/>
  </w:num>
  <w:num w:numId="80" w16cid:durableId="329065058">
    <w:abstractNumId w:val="122"/>
  </w:num>
  <w:num w:numId="81" w16cid:durableId="371882680">
    <w:abstractNumId w:val="78"/>
  </w:num>
  <w:num w:numId="82" w16cid:durableId="10839006">
    <w:abstractNumId w:val="68"/>
  </w:num>
  <w:num w:numId="83" w16cid:durableId="1920824130">
    <w:abstractNumId w:val="53"/>
  </w:num>
  <w:num w:numId="84" w16cid:durableId="623313609">
    <w:abstractNumId w:val="118"/>
  </w:num>
  <w:num w:numId="85" w16cid:durableId="788816744">
    <w:abstractNumId w:val="94"/>
  </w:num>
  <w:num w:numId="86" w16cid:durableId="1352485846">
    <w:abstractNumId w:val="70"/>
  </w:num>
  <w:num w:numId="87" w16cid:durableId="1413237035">
    <w:abstractNumId w:val="116"/>
  </w:num>
  <w:num w:numId="88" w16cid:durableId="1873180725">
    <w:abstractNumId w:val="55"/>
  </w:num>
  <w:num w:numId="89" w16cid:durableId="31350598">
    <w:abstractNumId w:val="40"/>
  </w:num>
  <w:num w:numId="90" w16cid:durableId="557669809">
    <w:abstractNumId w:val="13"/>
  </w:num>
  <w:num w:numId="91" w16cid:durableId="1510018792">
    <w:abstractNumId w:val="14"/>
  </w:num>
  <w:num w:numId="92" w16cid:durableId="493228684">
    <w:abstractNumId w:val="35"/>
  </w:num>
  <w:num w:numId="93" w16cid:durableId="506677719">
    <w:abstractNumId w:val="128"/>
  </w:num>
  <w:num w:numId="94" w16cid:durableId="1598905189">
    <w:abstractNumId w:val="107"/>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9"/>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6"/>
    <w:lvlOverride w:ilvl="0">
      <w:startOverride w:val="1"/>
    </w:lvlOverride>
  </w:num>
  <w:num w:numId="102" w16cid:durableId="292099872">
    <w:abstractNumId w:val="75"/>
    <w:lvlOverride w:ilvl="0">
      <w:startOverride w:val="2"/>
    </w:lvlOverride>
  </w:num>
  <w:num w:numId="103" w16cid:durableId="1254435813">
    <w:abstractNumId w:val="89"/>
    <w:lvlOverride w:ilvl="0">
      <w:startOverride w:val="3"/>
    </w:lvlOverride>
  </w:num>
  <w:num w:numId="104" w16cid:durableId="112723663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4"/>
  </w:num>
  <w:num w:numId="111" w16cid:durableId="177559533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9"/>
  </w:num>
  <w:num w:numId="114" w16cid:durableId="712123631">
    <w:abstractNumId w:val="51"/>
  </w:num>
  <w:num w:numId="115" w16cid:durableId="263922419">
    <w:abstractNumId w:val="103"/>
  </w:num>
  <w:num w:numId="116" w16cid:durableId="131907318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1"/>
  </w:num>
  <w:num w:numId="119" w16cid:durableId="1616595295">
    <w:abstractNumId w:val="83"/>
  </w:num>
  <w:num w:numId="120" w16cid:durableId="722295680">
    <w:abstractNumId w:val="56"/>
  </w:num>
  <w:num w:numId="121" w16cid:durableId="1984769303">
    <w:abstractNumId w:val="73"/>
  </w:num>
  <w:num w:numId="122" w16cid:durableId="2107647054">
    <w:abstractNumId w:val="33"/>
  </w:num>
  <w:num w:numId="123" w16cid:durableId="1380737523">
    <w:abstractNumId w:val="25"/>
  </w:num>
  <w:num w:numId="124" w16cid:durableId="1566379448">
    <w:abstractNumId w:val="130"/>
  </w:num>
  <w:num w:numId="125" w16cid:durableId="1656563205">
    <w:abstractNumId w:val="86"/>
  </w:num>
  <w:num w:numId="126" w16cid:durableId="1493257453">
    <w:abstractNumId w:val="69"/>
  </w:num>
  <w:num w:numId="127" w16cid:durableId="2008901480">
    <w:abstractNumId w:val="11"/>
  </w:num>
  <w:num w:numId="128" w16cid:durableId="1795295263">
    <w:abstractNumId w:val="67"/>
  </w:num>
  <w:num w:numId="129" w16cid:durableId="33697932">
    <w:abstractNumId w:val="121"/>
  </w:num>
  <w:num w:numId="130" w16cid:durableId="1650404688">
    <w:abstractNumId w:val="42"/>
  </w:num>
  <w:num w:numId="131" w16cid:durableId="2143233433">
    <w:abstractNumId w:val="101"/>
  </w:num>
  <w:num w:numId="132" w16cid:durableId="919946704">
    <w:abstractNumId w:val="21"/>
  </w:num>
  <w:num w:numId="133" w16cid:durableId="282805147">
    <w:abstractNumId w:val="23"/>
  </w:num>
  <w:num w:numId="134" w16cid:durableId="1753894619">
    <w:abstractNumId w:val="117"/>
  </w:num>
  <w:num w:numId="135" w16cid:durableId="2022858182">
    <w:abstractNumId w:val="63"/>
  </w:num>
  <w:num w:numId="136" w16cid:durableId="1848252730">
    <w:abstractNumId w:val="20"/>
  </w:num>
  <w:numIdMacAtCleanup w:val="1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eil Dewar (NESO)">
    <w15:presenceInfo w15:providerId="AD" w15:userId="S::Neil.Dewar@uk.nationalgrid.com::7b5d8a6b-04fc-4b9f-b615-3d465a748fb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dzsd2O3hehSxwpnpfkk/v08OCt2/6sU5nI82tp0x2DXI8ddT5WNC1QHnzc/gh3CQGgE+pYomF0orb7gqo/dQ8g==" w:salt="gD2m2FOCF8ZgHKtfYDAK0g=="/>
  <w:defaultTabStop w:val="720"/>
  <w:characterSpacingControl w:val="doNotCompress"/>
  <w:hdrShapeDefaults>
    <o:shapedefaults v:ext="edit" spidmax="2439">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06CA6"/>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1E17"/>
    <w:rsid w:val="000246FD"/>
    <w:rsid w:val="00024B0C"/>
    <w:rsid w:val="000276FD"/>
    <w:rsid w:val="00030743"/>
    <w:rsid w:val="00031E7C"/>
    <w:rsid w:val="00032C95"/>
    <w:rsid w:val="00034153"/>
    <w:rsid w:val="00034387"/>
    <w:rsid w:val="0003584B"/>
    <w:rsid w:val="00036839"/>
    <w:rsid w:val="000409CA"/>
    <w:rsid w:val="00040B1E"/>
    <w:rsid w:val="00044A37"/>
    <w:rsid w:val="0004506F"/>
    <w:rsid w:val="00045D32"/>
    <w:rsid w:val="000463DC"/>
    <w:rsid w:val="000471C6"/>
    <w:rsid w:val="00051F30"/>
    <w:rsid w:val="00052684"/>
    <w:rsid w:val="00053399"/>
    <w:rsid w:val="0005343B"/>
    <w:rsid w:val="000540A5"/>
    <w:rsid w:val="0005481E"/>
    <w:rsid w:val="00055182"/>
    <w:rsid w:val="00056367"/>
    <w:rsid w:val="0005639D"/>
    <w:rsid w:val="00061669"/>
    <w:rsid w:val="00061B21"/>
    <w:rsid w:val="00061D6F"/>
    <w:rsid w:val="000651E2"/>
    <w:rsid w:val="00065C12"/>
    <w:rsid w:val="000663B0"/>
    <w:rsid w:val="00066BE1"/>
    <w:rsid w:val="00070AA7"/>
    <w:rsid w:val="00070E56"/>
    <w:rsid w:val="00071797"/>
    <w:rsid w:val="00072371"/>
    <w:rsid w:val="0007318B"/>
    <w:rsid w:val="00073C3B"/>
    <w:rsid w:val="00075548"/>
    <w:rsid w:val="00075922"/>
    <w:rsid w:val="00075ED1"/>
    <w:rsid w:val="00076176"/>
    <w:rsid w:val="0007780D"/>
    <w:rsid w:val="00080873"/>
    <w:rsid w:val="00080C1B"/>
    <w:rsid w:val="00081F1C"/>
    <w:rsid w:val="00082F33"/>
    <w:rsid w:val="00082F88"/>
    <w:rsid w:val="0008330F"/>
    <w:rsid w:val="00084189"/>
    <w:rsid w:val="000853AA"/>
    <w:rsid w:val="00085B88"/>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2EE4"/>
    <w:rsid w:val="000A3222"/>
    <w:rsid w:val="000A377A"/>
    <w:rsid w:val="000A59D4"/>
    <w:rsid w:val="000A6054"/>
    <w:rsid w:val="000A6758"/>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71E1"/>
    <w:rsid w:val="000F735E"/>
    <w:rsid w:val="00101D61"/>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15B9E"/>
    <w:rsid w:val="00120398"/>
    <w:rsid w:val="00122674"/>
    <w:rsid w:val="00122F9F"/>
    <w:rsid w:val="00123E50"/>
    <w:rsid w:val="0012409B"/>
    <w:rsid w:val="00125177"/>
    <w:rsid w:val="00125F43"/>
    <w:rsid w:val="0012779E"/>
    <w:rsid w:val="00130444"/>
    <w:rsid w:val="00131C05"/>
    <w:rsid w:val="00133479"/>
    <w:rsid w:val="00133FFB"/>
    <w:rsid w:val="001341C9"/>
    <w:rsid w:val="00134C1E"/>
    <w:rsid w:val="0013626D"/>
    <w:rsid w:val="00137774"/>
    <w:rsid w:val="00137C19"/>
    <w:rsid w:val="00143668"/>
    <w:rsid w:val="0014378F"/>
    <w:rsid w:val="0014590A"/>
    <w:rsid w:val="0014709C"/>
    <w:rsid w:val="00147FF2"/>
    <w:rsid w:val="00150509"/>
    <w:rsid w:val="0015055E"/>
    <w:rsid w:val="0015078D"/>
    <w:rsid w:val="00150C1E"/>
    <w:rsid w:val="0015399A"/>
    <w:rsid w:val="00154E32"/>
    <w:rsid w:val="00154E93"/>
    <w:rsid w:val="001553C6"/>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2F31"/>
    <w:rsid w:val="001838D1"/>
    <w:rsid w:val="001860DC"/>
    <w:rsid w:val="00187265"/>
    <w:rsid w:val="00187455"/>
    <w:rsid w:val="00190457"/>
    <w:rsid w:val="001921D3"/>
    <w:rsid w:val="0019332B"/>
    <w:rsid w:val="0019420B"/>
    <w:rsid w:val="0019457B"/>
    <w:rsid w:val="0019581F"/>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58B8"/>
    <w:rsid w:val="001C5F1F"/>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E4B3B"/>
    <w:rsid w:val="001F091A"/>
    <w:rsid w:val="001F0FA5"/>
    <w:rsid w:val="001F366D"/>
    <w:rsid w:val="001F4EFF"/>
    <w:rsid w:val="001F59A2"/>
    <w:rsid w:val="001F6798"/>
    <w:rsid w:val="001F6986"/>
    <w:rsid w:val="001F699A"/>
    <w:rsid w:val="00200710"/>
    <w:rsid w:val="002012F7"/>
    <w:rsid w:val="002014D6"/>
    <w:rsid w:val="002029B0"/>
    <w:rsid w:val="00204203"/>
    <w:rsid w:val="00204869"/>
    <w:rsid w:val="002052BD"/>
    <w:rsid w:val="002054C7"/>
    <w:rsid w:val="002064B2"/>
    <w:rsid w:val="00206ED8"/>
    <w:rsid w:val="00207883"/>
    <w:rsid w:val="00210C75"/>
    <w:rsid w:val="002149F1"/>
    <w:rsid w:val="00215769"/>
    <w:rsid w:val="00215BA8"/>
    <w:rsid w:val="002164E2"/>
    <w:rsid w:val="00220046"/>
    <w:rsid w:val="0022044D"/>
    <w:rsid w:val="00220C6E"/>
    <w:rsid w:val="00220D39"/>
    <w:rsid w:val="00221493"/>
    <w:rsid w:val="0022187C"/>
    <w:rsid w:val="00222CB5"/>
    <w:rsid w:val="00223151"/>
    <w:rsid w:val="0022315D"/>
    <w:rsid w:val="002233F5"/>
    <w:rsid w:val="0022431F"/>
    <w:rsid w:val="00225419"/>
    <w:rsid w:val="002277C6"/>
    <w:rsid w:val="002279B1"/>
    <w:rsid w:val="00231122"/>
    <w:rsid w:val="00231233"/>
    <w:rsid w:val="002315FD"/>
    <w:rsid w:val="00231E51"/>
    <w:rsid w:val="00232136"/>
    <w:rsid w:val="00232906"/>
    <w:rsid w:val="00234735"/>
    <w:rsid w:val="00234D77"/>
    <w:rsid w:val="0024046E"/>
    <w:rsid w:val="002405C5"/>
    <w:rsid w:val="00240AC9"/>
    <w:rsid w:val="002412ED"/>
    <w:rsid w:val="002417E1"/>
    <w:rsid w:val="00241B39"/>
    <w:rsid w:val="002432B3"/>
    <w:rsid w:val="00243859"/>
    <w:rsid w:val="002439CF"/>
    <w:rsid w:val="002443E9"/>
    <w:rsid w:val="0024533E"/>
    <w:rsid w:val="0025076C"/>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0DDC"/>
    <w:rsid w:val="00281D3F"/>
    <w:rsid w:val="00284AF5"/>
    <w:rsid w:val="00290678"/>
    <w:rsid w:val="0029222B"/>
    <w:rsid w:val="002929B6"/>
    <w:rsid w:val="00292F01"/>
    <w:rsid w:val="00292FD3"/>
    <w:rsid w:val="00295939"/>
    <w:rsid w:val="00296B2C"/>
    <w:rsid w:val="00297932"/>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2B74"/>
    <w:rsid w:val="002B3B7F"/>
    <w:rsid w:val="002B4948"/>
    <w:rsid w:val="002B582D"/>
    <w:rsid w:val="002B6746"/>
    <w:rsid w:val="002B731C"/>
    <w:rsid w:val="002C12B4"/>
    <w:rsid w:val="002C242E"/>
    <w:rsid w:val="002C2843"/>
    <w:rsid w:val="002C32C2"/>
    <w:rsid w:val="002C41D0"/>
    <w:rsid w:val="002C4529"/>
    <w:rsid w:val="002C4975"/>
    <w:rsid w:val="002C5306"/>
    <w:rsid w:val="002C5D69"/>
    <w:rsid w:val="002C7719"/>
    <w:rsid w:val="002D039F"/>
    <w:rsid w:val="002D09B0"/>
    <w:rsid w:val="002D0DCA"/>
    <w:rsid w:val="002D24ED"/>
    <w:rsid w:val="002D28A6"/>
    <w:rsid w:val="002D30BB"/>
    <w:rsid w:val="002D39D2"/>
    <w:rsid w:val="002D401D"/>
    <w:rsid w:val="002D52EC"/>
    <w:rsid w:val="002D5BBC"/>
    <w:rsid w:val="002D6A12"/>
    <w:rsid w:val="002D70D9"/>
    <w:rsid w:val="002D7AF1"/>
    <w:rsid w:val="002E0A87"/>
    <w:rsid w:val="002E2177"/>
    <w:rsid w:val="002E217F"/>
    <w:rsid w:val="002E27B8"/>
    <w:rsid w:val="002E4D34"/>
    <w:rsid w:val="002E5004"/>
    <w:rsid w:val="002E5BC1"/>
    <w:rsid w:val="002E7341"/>
    <w:rsid w:val="002F229A"/>
    <w:rsid w:val="002F2682"/>
    <w:rsid w:val="002F2A99"/>
    <w:rsid w:val="002F3F7D"/>
    <w:rsid w:val="002F52A1"/>
    <w:rsid w:val="002F5CF5"/>
    <w:rsid w:val="0030048A"/>
    <w:rsid w:val="0030181B"/>
    <w:rsid w:val="00302E57"/>
    <w:rsid w:val="0030331A"/>
    <w:rsid w:val="0030347C"/>
    <w:rsid w:val="003041B6"/>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5397"/>
    <w:rsid w:val="00325888"/>
    <w:rsid w:val="00325A1E"/>
    <w:rsid w:val="00325B74"/>
    <w:rsid w:val="00331FAC"/>
    <w:rsid w:val="003331E2"/>
    <w:rsid w:val="00333C1A"/>
    <w:rsid w:val="00333CCF"/>
    <w:rsid w:val="003342D5"/>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395"/>
    <w:rsid w:val="00350610"/>
    <w:rsid w:val="00350AA3"/>
    <w:rsid w:val="00350DFC"/>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98C"/>
    <w:rsid w:val="00375D43"/>
    <w:rsid w:val="00382049"/>
    <w:rsid w:val="00382F96"/>
    <w:rsid w:val="00383133"/>
    <w:rsid w:val="003834EC"/>
    <w:rsid w:val="003842C9"/>
    <w:rsid w:val="003857B7"/>
    <w:rsid w:val="00386429"/>
    <w:rsid w:val="003903CE"/>
    <w:rsid w:val="00391019"/>
    <w:rsid w:val="00391B3A"/>
    <w:rsid w:val="00392BAF"/>
    <w:rsid w:val="003935C2"/>
    <w:rsid w:val="00394757"/>
    <w:rsid w:val="00394817"/>
    <w:rsid w:val="00394FE9"/>
    <w:rsid w:val="00395DA6"/>
    <w:rsid w:val="00395F98"/>
    <w:rsid w:val="00395FA1"/>
    <w:rsid w:val="00396C89"/>
    <w:rsid w:val="00397427"/>
    <w:rsid w:val="00397CFE"/>
    <w:rsid w:val="003A0616"/>
    <w:rsid w:val="003A0CB9"/>
    <w:rsid w:val="003A12C5"/>
    <w:rsid w:val="003A15F7"/>
    <w:rsid w:val="003A1D6F"/>
    <w:rsid w:val="003A2E7E"/>
    <w:rsid w:val="003A3A2A"/>
    <w:rsid w:val="003A5D94"/>
    <w:rsid w:val="003A66EC"/>
    <w:rsid w:val="003A7185"/>
    <w:rsid w:val="003A74B8"/>
    <w:rsid w:val="003A78BB"/>
    <w:rsid w:val="003B066B"/>
    <w:rsid w:val="003B0C47"/>
    <w:rsid w:val="003B1B95"/>
    <w:rsid w:val="003B22B5"/>
    <w:rsid w:val="003B367B"/>
    <w:rsid w:val="003B412F"/>
    <w:rsid w:val="003B45D4"/>
    <w:rsid w:val="003B4E3F"/>
    <w:rsid w:val="003B5FA2"/>
    <w:rsid w:val="003B6ADC"/>
    <w:rsid w:val="003C0FFC"/>
    <w:rsid w:val="003C11FF"/>
    <w:rsid w:val="003C1558"/>
    <w:rsid w:val="003C1BDF"/>
    <w:rsid w:val="003C1F3F"/>
    <w:rsid w:val="003C31A9"/>
    <w:rsid w:val="003C372A"/>
    <w:rsid w:val="003C40F8"/>
    <w:rsid w:val="003C5138"/>
    <w:rsid w:val="003C7839"/>
    <w:rsid w:val="003D0DCA"/>
    <w:rsid w:val="003D1390"/>
    <w:rsid w:val="003D1763"/>
    <w:rsid w:val="003D196A"/>
    <w:rsid w:val="003D20FC"/>
    <w:rsid w:val="003D2A23"/>
    <w:rsid w:val="003D53D0"/>
    <w:rsid w:val="003D5CCF"/>
    <w:rsid w:val="003D6656"/>
    <w:rsid w:val="003D6EF1"/>
    <w:rsid w:val="003E0308"/>
    <w:rsid w:val="003E0B88"/>
    <w:rsid w:val="003E111F"/>
    <w:rsid w:val="003E117E"/>
    <w:rsid w:val="003E296E"/>
    <w:rsid w:val="003E2BAA"/>
    <w:rsid w:val="003E2D8A"/>
    <w:rsid w:val="003E5CAA"/>
    <w:rsid w:val="003E63C6"/>
    <w:rsid w:val="003E6A40"/>
    <w:rsid w:val="003E6CAC"/>
    <w:rsid w:val="003E6EB7"/>
    <w:rsid w:val="003F0AD3"/>
    <w:rsid w:val="003F25F2"/>
    <w:rsid w:val="003F38EB"/>
    <w:rsid w:val="003F5BB4"/>
    <w:rsid w:val="003F789A"/>
    <w:rsid w:val="003F7BED"/>
    <w:rsid w:val="003F7E70"/>
    <w:rsid w:val="004004A5"/>
    <w:rsid w:val="004016CE"/>
    <w:rsid w:val="004020F1"/>
    <w:rsid w:val="00403178"/>
    <w:rsid w:val="004034C0"/>
    <w:rsid w:val="00404699"/>
    <w:rsid w:val="00404A52"/>
    <w:rsid w:val="00405263"/>
    <w:rsid w:val="00406BC7"/>
    <w:rsid w:val="0040724B"/>
    <w:rsid w:val="00407433"/>
    <w:rsid w:val="0040792B"/>
    <w:rsid w:val="00412630"/>
    <w:rsid w:val="00412651"/>
    <w:rsid w:val="004138CB"/>
    <w:rsid w:val="00413FDF"/>
    <w:rsid w:val="00414AB2"/>
    <w:rsid w:val="00414DBA"/>
    <w:rsid w:val="004160D1"/>
    <w:rsid w:val="004166CE"/>
    <w:rsid w:val="00416DAA"/>
    <w:rsid w:val="004200AB"/>
    <w:rsid w:val="0042125C"/>
    <w:rsid w:val="00421691"/>
    <w:rsid w:val="0042186B"/>
    <w:rsid w:val="00423464"/>
    <w:rsid w:val="00423F50"/>
    <w:rsid w:val="004248A1"/>
    <w:rsid w:val="004248BD"/>
    <w:rsid w:val="004300B2"/>
    <w:rsid w:val="004301DD"/>
    <w:rsid w:val="00430AFD"/>
    <w:rsid w:val="00431122"/>
    <w:rsid w:val="00431E08"/>
    <w:rsid w:val="00432074"/>
    <w:rsid w:val="004325A6"/>
    <w:rsid w:val="004348B4"/>
    <w:rsid w:val="00434CF7"/>
    <w:rsid w:val="00436045"/>
    <w:rsid w:val="004414AE"/>
    <w:rsid w:val="00444C17"/>
    <w:rsid w:val="00445ACF"/>
    <w:rsid w:val="004473D1"/>
    <w:rsid w:val="00447ADB"/>
    <w:rsid w:val="00450BFC"/>
    <w:rsid w:val="00451EFD"/>
    <w:rsid w:val="00452493"/>
    <w:rsid w:val="004533CD"/>
    <w:rsid w:val="0045707F"/>
    <w:rsid w:val="00457330"/>
    <w:rsid w:val="004573B7"/>
    <w:rsid w:val="00460ACC"/>
    <w:rsid w:val="00461271"/>
    <w:rsid w:val="004633BA"/>
    <w:rsid w:val="00463771"/>
    <w:rsid w:val="00465617"/>
    <w:rsid w:val="00465E2B"/>
    <w:rsid w:val="00466EF2"/>
    <w:rsid w:val="004678E9"/>
    <w:rsid w:val="00467B48"/>
    <w:rsid w:val="0047010D"/>
    <w:rsid w:val="00471666"/>
    <w:rsid w:val="00471C36"/>
    <w:rsid w:val="00471DFA"/>
    <w:rsid w:val="00473F13"/>
    <w:rsid w:val="00475DC1"/>
    <w:rsid w:val="0047668C"/>
    <w:rsid w:val="00476BC2"/>
    <w:rsid w:val="00477EDD"/>
    <w:rsid w:val="0048055F"/>
    <w:rsid w:val="00481157"/>
    <w:rsid w:val="00481A66"/>
    <w:rsid w:val="0048210A"/>
    <w:rsid w:val="00482A53"/>
    <w:rsid w:val="00482EF5"/>
    <w:rsid w:val="0048371C"/>
    <w:rsid w:val="00483C56"/>
    <w:rsid w:val="004872A4"/>
    <w:rsid w:val="00490DB2"/>
    <w:rsid w:val="00491670"/>
    <w:rsid w:val="0049181B"/>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3FA0"/>
    <w:rsid w:val="004B41C8"/>
    <w:rsid w:val="004B43B1"/>
    <w:rsid w:val="004B4EBF"/>
    <w:rsid w:val="004B5F93"/>
    <w:rsid w:val="004B79B6"/>
    <w:rsid w:val="004C0A17"/>
    <w:rsid w:val="004C263D"/>
    <w:rsid w:val="004C27AA"/>
    <w:rsid w:val="004C3870"/>
    <w:rsid w:val="004C41F4"/>
    <w:rsid w:val="004C5F40"/>
    <w:rsid w:val="004C6079"/>
    <w:rsid w:val="004D1492"/>
    <w:rsid w:val="004D2270"/>
    <w:rsid w:val="004D3E10"/>
    <w:rsid w:val="004D3E99"/>
    <w:rsid w:val="004D456F"/>
    <w:rsid w:val="004D5049"/>
    <w:rsid w:val="004D5BDE"/>
    <w:rsid w:val="004D64D4"/>
    <w:rsid w:val="004D75B1"/>
    <w:rsid w:val="004D7893"/>
    <w:rsid w:val="004E050C"/>
    <w:rsid w:val="004E14D5"/>
    <w:rsid w:val="004E1617"/>
    <w:rsid w:val="004E2007"/>
    <w:rsid w:val="004E258A"/>
    <w:rsid w:val="004E272B"/>
    <w:rsid w:val="004E2792"/>
    <w:rsid w:val="004E4BB0"/>
    <w:rsid w:val="004E4D0B"/>
    <w:rsid w:val="004E65CB"/>
    <w:rsid w:val="004E6767"/>
    <w:rsid w:val="004F04BE"/>
    <w:rsid w:val="004F0744"/>
    <w:rsid w:val="004F0D7B"/>
    <w:rsid w:val="004F1D20"/>
    <w:rsid w:val="004F224B"/>
    <w:rsid w:val="004F2F2F"/>
    <w:rsid w:val="004F4D8C"/>
    <w:rsid w:val="004F4E43"/>
    <w:rsid w:val="004F6CD4"/>
    <w:rsid w:val="00500B9F"/>
    <w:rsid w:val="005026DC"/>
    <w:rsid w:val="005041A8"/>
    <w:rsid w:val="005042D7"/>
    <w:rsid w:val="005051E2"/>
    <w:rsid w:val="00505BFE"/>
    <w:rsid w:val="00506025"/>
    <w:rsid w:val="005062B9"/>
    <w:rsid w:val="005065B4"/>
    <w:rsid w:val="00506BD8"/>
    <w:rsid w:val="00507655"/>
    <w:rsid w:val="0051009C"/>
    <w:rsid w:val="00510332"/>
    <w:rsid w:val="00511C82"/>
    <w:rsid w:val="005136DF"/>
    <w:rsid w:val="00513C11"/>
    <w:rsid w:val="0051434E"/>
    <w:rsid w:val="005144F7"/>
    <w:rsid w:val="0051549B"/>
    <w:rsid w:val="00516792"/>
    <w:rsid w:val="00516986"/>
    <w:rsid w:val="00517153"/>
    <w:rsid w:val="00517921"/>
    <w:rsid w:val="00517D22"/>
    <w:rsid w:val="0052118D"/>
    <w:rsid w:val="005215B8"/>
    <w:rsid w:val="00521D85"/>
    <w:rsid w:val="005227B6"/>
    <w:rsid w:val="005242E7"/>
    <w:rsid w:val="00527073"/>
    <w:rsid w:val="00530B59"/>
    <w:rsid w:val="00530DCB"/>
    <w:rsid w:val="0053373B"/>
    <w:rsid w:val="00535658"/>
    <w:rsid w:val="005373D4"/>
    <w:rsid w:val="0054056B"/>
    <w:rsid w:val="00541020"/>
    <w:rsid w:val="0054323A"/>
    <w:rsid w:val="00543982"/>
    <w:rsid w:val="0054429B"/>
    <w:rsid w:val="005446F2"/>
    <w:rsid w:val="00545678"/>
    <w:rsid w:val="00546662"/>
    <w:rsid w:val="00547357"/>
    <w:rsid w:val="00550AED"/>
    <w:rsid w:val="00550BFF"/>
    <w:rsid w:val="00551DCB"/>
    <w:rsid w:val="0055217C"/>
    <w:rsid w:val="00552A09"/>
    <w:rsid w:val="00552A83"/>
    <w:rsid w:val="00554848"/>
    <w:rsid w:val="005552A7"/>
    <w:rsid w:val="0055621A"/>
    <w:rsid w:val="00556643"/>
    <w:rsid w:val="00556B6D"/>
    <w:rsid w:val="0055729B"/>
    <w:rsid w:val="00560643"/>
    <w:rsid w:val="00560A61"/>
    <w:rsid w:val="005629FC"/>
    <w:rsid w:val="00562EA5"/>
    <w:rsid w:val="00563069"/>
    <w:rsid w:val="00563B70"/>
    <w:rsid w:val="005642D4"/>
    <w:rsid w:val="00564D03"/>
    <w:rsid w:val="00570612"/>
    <w:rsid w:val="0057184C"/>
    <w:rsid w:val="00574926"/>
    <w:rsid w:val="00575253"/>
    <w:rsid w:val="00575BE1"/>
    <w:rsid w:val="00576D2E"/>
    <w:rsid w:val="005804AC"/>
    <w:rsid w:val="005807B0"/>
    <w:rsid w:val="00582787"/>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5DC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909"/>
    <w:rsid w:val="00603A8D"/>
    <w:rsid w:val="00605222"/>
    <w:rsid w:val="00605D50"/>
    <w:rsid w:val="00605EEB"/>
    <w:rsid w:val="00606811"/>
    <w:rsid w:val="00606B4B"/>
    <w:rsid w:val="00607624"/>
    <w:rsid w:val="00607DD1"/>
    <w:rsid w:val="00613037"/>
    <w:rsid w:val="006135CA"/>
    <w:rsid w:val="00616202"/>
    <w:rsid w:val="00616497"/>
    <w:rsid w:val="006202BD"/>
    <w:rsid w:val="00620899"/>
    <w:rsid w:val="00621CFF"/>
    <w:rsid w:val="006224F9"/>
    <w:rsid w:val="006227D4"/>
    <w:rsid w:val="00623401"/>
    <w:rsid w:val="00626F3D"/>
    <w:rsid w:val="00626FF4"/>
    <w:rsid w:val="006314E9"/>
    <w:rsid w:val="00633166"/>
    <w:rsid w:val="006351F1"/>
    <w:rsid w:val="0063593C"/>
    <w:rsid w:val="00635A0F"/>
    <w:rsid w:val="00636937"/>
    <w:rsid w:val="00636B4B"/>
    <w:rsid w:val="00637448"/>
    <w:rsid w:val="00637B81"/>
    <w:rsid w:val="00637D45"/>
    <w:rsid w:val="00642013"/>
    <w:rsid w:val="006442BB"/>
    <w:rsid w:val="006451A9"/>
    <w:rsid w:val="00645EEE"/>
    <w:rsid w:val="00647393"/>
    <w:rsid w:val="00647551"/>
    <w:rsid w:val="006500AC"/>
    <w:rsid w:val="00651050"/>
    <w:rsid w:val="00651A74"/>
    <w:rsid w:val="00651FE5"/>
    <w:rsid w:val="00652BCE"/>
    <w:rsid w:val="00652DF9"/>
    <w:rsid w:val="00652F98"/>
    <w:rsid w:val="006530C2"/>
    <w:rsid w:val="00653116"/>
    <w:rsid w:val="006540F7"/>
    <w:rsid w:val="00655C86"/>
    <w:rsid w:val="0065678A"/>
    <w:rsid w:val="00661A29"/>
    <w:rsid w:val="00661D12"/>
    <w:rsid w:val="0066360B"/>
    <w:rsid w:val="00663813"/>
    <w:rsid w:val="006661FE"/>
    <w:rsid w:val="00666691"/>
    <w:rsid w:val="00670075"/>
    <w:rsid w:val="006719F9"/>
    <w:rsid w:val="00671A6F"/>
    <w:rsid w:val="0067236C"/>
    <w:rsid w:val="00672ACD"/>
    <w:rsid w:val="00673260"/>
    <w:rsid w:val="00673402"/>
    <w:rsid w:val="006734D7"/>
    <w:rsid w:val="00673787"/>
    <w:rsid w:val="00673A51"/>
    <w:rsid w:val="00674102"/>
    <w:rsid w:val="0067469E"/>
    <w:rsid w:val="00674903"/>
    <w:rsid w:val="006758E1"/>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709"/>
    <w:rsid w:val="006B5D12"/>
    <w:rsid w:val="006B5DCE"/>
    <w:rsid w:val="006B6B42"/>
    <w:rsid w:val="006C0884"/>
    <w:rsid w:val="006C16EF"/>
    <w:rsid w:val="006C2BB7"/>
    <w:rsid w:val="006C2F95"/>
    <w:rsid w:val="006C4E6E"/>
    <w:rsid w:val="006C5B63"/>
    <w:rsid w:val="006C6A17"/>
    <w:rsid w:val="006C71FC"/>
    <w:rsid w:val="006C7B2E"/>
    <w:rsid w:val="006C7CB4"/>
    <w:rsid w:val="006D045D"/>
    <w:rsid w:val="006D1D76"/>
    <w:rsid w:val="006D2410"/>
    <w:rsid w:val="006D35AB"/>
    <w:rsid w:val="006D51F0"/>
    <w:rsid w:val="006D5F93"/>
    <w:rsid w:val="006D63A4"/>
    <w:rsid w:val="006D65EA"/>
    <w:rsid w:val="006D6620"/>
    <w:rsid w:val="006D6A4F"/>
    <w:rsid w:val="006D6A9B"/>
    <w:rsid w:val="006D73E1"/>
    <w:rsid w:val="006D74BD"/>
    <w:rsid w:val="006D7D4C"/>
    <w:rsid w:val="006D7DFA"/>
    <w:rsid w:val="006E0226"/>
    <w:rsid w:val="006E26F4"/>
    <w:rsid w:val="006E32EF"/>
    <w:rsid w:val="006E3D1B"/>
    <w:rsid w:val="006E5985"/>
    <w:rsid w:val="006E5C35"/>
    <w:rsid w:val="006E70FE"/>
    <w:rsid w:val="006F0386"/>
    <w:rsid w:val="006F079A"/>
    <w:rsid w:val="006F14BF"/>
    <w:rsid w:val="006F30B6"/>
    <w:rsid w:val="006F358C"/>
    <w:rsid w:val="006F3C14"/>
    <w:rsid w:val="006F5408"/>
    <w:rsid w:val="006F60A4"/>
    <w:rsid w:val="006F6420"/>
    <w:rsid w:val="006F6E25"/>
    <w:rsid w:val="006F724B"/>
    <w:rsid w:val="006F73F1"/>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5E2"/>
    <w:rsid w:val="0072207D"/>
    <w:rsid w:val="0072325E"/>
    <w:rsid w:val="007256FB"/>
    <w:rsid w:val="0072601A"/>
    <w:rsid w:val="00726A1A"/>
    <w:rsid w:val="0072701C"/>
    <w:rsid w:val="00727508"/>
    <w:rsid w:val="00730189"/>
    <w:rsid w:val="007308B1"/>
    <w:rsid w:val="00731A49"/>
    <w:rsid w:val="007326E1"/>
    <w:rsid w:val="00734F81"/>
    <w:rsid w:val="007359BF"/>
    <w:rsid w:val="00736357"/>
    <w:rsid w:val="0073635E"/>
    <w:rsid w:val="0073672A"/>
    <w:rsid w:val="00736E6F"/>
    <w:rsid w:val="00742A6F"/>
    <w:rsid w:val="007444C1"/>
    <w:rsid w:val="0074490D"/>
    <w:rsid w:val="00744A2D"/>
    <w:rsid w:val="00744C93"/>
    <w:rsid w:val="00746685"/>
    <w:rsid w:val="007466E5"/>
    <w:rsid w:val="00746ACE"/>
    <w:rsid w:val="0074786A"/>
    <w:rsid w:val="007478CA"/>
    <w:rsid w:val="00750305"/>
    <w:rsid w:val="00750515"/>
    <w:rsid w:val="00750BD6"/>
    <w:rsid w:val="00751860"/>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678B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B7E29"/>
    <w:rsid w:val="007C1506"/>
    <w:rsid w:val="007C1D2F"/>
    <w:rsid w:val="007C2603"/>
    <w:rsid w:val="007C291F"/>
    <w:rsid w:val="007C2D90"/>
    <w:rsid w:val="007C5811"/>
    <w:rsid w:val="007C5D3E"/>
    <w:rsid w:val="007C610D"/>
    <w:rsid w:val="007C720F"/>
    <w:rsid w:val="007C72D9"/>
    <w:rsid w:val="007C79D4"/>
    <w:rsid w:val="007C7A71"/>
    <w:rsid w:val="007D0CB1"/>
    <w:rsid w:val="007D12A4"/>
    <w:rsid w:val="007D1C17"/>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18"/>
    <w:rsid w:val="007E7977"/>
    <w:rsid w:val="007E7A4C"/>
    <w:rsid w:val="007E7CA7"/>
    <w:rsid w:val="007F14BA"/>
    <w:rsid w:val="007F2EC2"/>
    <w:rsid w:val="007F327B"/>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17ABC"/>
    <w:rsid w:val="008208A2"/>
    <w:rsid w:val="00821371"/>
    <w:rsid w:val="0082217D"/>
    <w:rsid w:val="00822EF2"/>
    <w:rsid w:val="00823644"/>
    <w:rsid w:val="00823C31"/>
    <w:rsid w:val="00824A12"/>
    <w:rsid w:val="0082585E"/>
    <w:rsid w:val="00825F9A"/>
    <w:rsid w:val="008262A6"/>
    <w:rsid w:val="00827319"/>
    <w:rsid w:val="00830A2F"/>
    <w:rsid w:val="00831722"/>
    <w:rsid w:val="008327BA"/>
    <w:rsid w:val="008349E4"/>
    <w:rsid w:val="008354F9"/>
    <w:rsid w:val="008402D2"/>
    <w:rsid w:val="00841028"/>
    <w:rsid w:val="0084177B"/>
    <w:rsid w:val="00842051"/>
    <w:rsid w:val="008426A8"/>
    <w:rsid w:val="008430AA"/>
    <w:rsid w:val="00843205"/>
    <w:rsid w:val="0084619F"/>
    <w:rsid w:val="0084697A"/>
    <w:rsid w:val="00846AB2"/>
    <w:rsid w:val="00846E2C"/>
    <w:rsid w:val="0084710D"/>
    <w:rsid w:val="00847558"/>
    <w:rsid w:val="00847D54"/>
    <w:rsid w:val="00847D60"/>
    <w:rsid w:val="00847F65"/>
    <w:rsid w:val="008500C2"/>
    <w:rsid w:val="008508EA"/>
    <w:rsid w:val="0085136A"/>
    <w:rsid w:val="00851B49"/>
    <w:rsid w:val="008531E0"/>
    <w:rsid w:val="00853210"/>
    <w:rsid w:val="008533CE"/>
    <w:rsid w:val="00853AFE"/>
    <w:rsid w:val="00856517"/>
    <w:rsid w:val="008578BF"/>
    <w:rsid w:val="00857FA3"/>
    <w:rsid w:val="00860DFC"/>
    <w:rsid w:val="00863BCC"/>
    <w:rsid w:val="0086499D"/>
    <w:rsid w:val="008660F3"/>
    <w:rsid w:val="00866553"/>
    <w:rsid w:val="008670B8"/>
    <w:rsid w:val="00867CAD"/>
    <w:rsid w:val="00867F74"/>
    <w:rsid w:val="00870007"/>
    <w:rsid w:val="00871D19"/>
    <w:rsid w:val="00872009"/>
    <w:rsid w:val="008739C8"/>
    <w:rsid w:val="0087436C"/>
    <w:rsid w:val="00874479"/>
    <w:rsid w:val="0087497F"/>
    <w:rsid w:val="00875CE5"/>
    <w:rsid w:val="00876C32"/>
    <w:rsid w:val="008771C1"/>
    <w:rsid w:val="00877C18"/>
    <w:rsid w:val="0088097C"/>
    <w:rsid w:val="00880C9B"/>
    <w:rsid w:val="0088314C"/>
    <w:rsid w:val="00884743"/>
    <w:rsid w:val="0088682A"/>
    <w:rsid w:val="00887323"/>
    <w:rsid w:val="00890F74"/>
    <w:rsid w:val="00891782"/>
    <w:rsid w:val="00891D82"/>
    <w:rsid w:val="00892B00"/>
    <w:rsid w:val="008930C5"/>
    <w:rsid w:val="008937F3"/>
    <w:rsid w:val="008944F9"/>
    <w:rsid w:val="0089492D"/>
    <w:rsid w:val="008958D0"/>
    <w:rsid w:val="008A0C80"/>
    <w:rsid w:val="008A12ED"/>
    <w:rsid w:val="008A34B1"/>
    <w:rsid w:val="008A41B4"/>
    <w:rsid w:val="008A4333"/>
    <w:rsid w:val="008A52EF"/>
    <w:rsid w:val="008A5980"/>
    <w:rsid w:val="008A5E19"/>
    <w:rsid w:val="008A5EFE"/>
    <w:rsid w:val="008A757A"/>
    <w:rsid w:val="008A7917"/>
    <w:rsid w:val="008B0F3B"/>
    <w:rsid w:val="008B1237"/>
    <w:rsid w:val="008B137C"/>
    <w:rsid w:val="008B145C"/>
    <w:rsid w:val="008B23C8"/>
    <w:rsid w:val="008B31AB"/>
    <w:rsid w:val="008B3985"/>
    <w:rsid w:val="008B51C1"/>
    <w:rsid w:val="008B5963"/>
    <w:rsid w:val="008B6E7E"/>
    <w:rsid w:val="008B78A2"/>
    <w:rsid w:val="008B7A92"/>
    <w:rsid w:val="008B7CE8"/>
    <w:rsid w:val="008C2077"/>
    <w:rsid w:val="008C2E33"/>
    <w:rsid w:val="008C48A2"/>
    <w:rsid w:val="008C6418"/>
    <w:rsid w:val="008C6902"/>
    <w:rsid w:val="008C753D"/>
    <w:rsid w:val="008C75D2"/>
    <w:rsid w:val="008C764F"/>
    <w:rsid w:val="008C7849"/>
    <w:rsid w:val="008C7930"/>
    <w:rsid w:val="008D0C0A"/>
    <w:rsid w:val="008D114E"/>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277D"/>
    <w:rsid w:val="00905501"/>
    <w:rsid w:val="0090584A"/>
    <w:rsid w:val="00910880"/>
    <w:rsid w:val="00911525"/>
    <w:rsid w:val="00911B03"/>
    <w:rsid w:val="00912C2C"/>
    <w:rsid w:val="009132E2"/>
    <w:rsid w:val="00913763"/>
    <w:rsid w:val="00913C1D"/>
    <w:rsid w:val="00914481"/>
    <w:rsid w:val="0091453D"/>
    <w:rsid w:val="009150B7"/>
    <w:rsid w:val="0091576C"/>
    <w:rsid w:val="00915EBD"/>
    <w:rsid w:val="00916422"/>
    <w:rsid w:val="00917B59"/>
    <w:rsid w:val="009211C6"/>
    <w:rsid w:val="0092140B"/>
    <w:rsid w:val="00922885"/>
    <w:rsid w:val="00922F84"/>
    <w:rsid w:val="009233EF"/>
    <w:rsid w:val="009255AE"/>
    <w:rsid w:val="00926573"/>
    <w:rsid w:val="00926FF8"/>
    <w:rsid w:val="00927287"/>
    <w:rsid w:val="00927A79"/>
    <w:rsid w:val="00932331"/>
    <w:rsid w:val="0093242F"/>
    <w:rsid w:val="009333B0"/>
    <w:rsid w:val="0093365D"/>
    <w:rsid w:val="00934D82"/>
    <w:rsid w:val="00936BA0"/>
    <w:rsid w:val="009400D7"/>
    <w:rsid w:val="00940400"/>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4C52"/>
    <w:rsid w:val="009562C9"/>
    <w:rsid w:val="009566C8"/>
    <w:rsid w:val="00961D29"/>
    <w:rsid w:val="00962C1D"/>
    <w:rsid w:val="0096393D"/>
    <w:rsid w:val="00963ACF"/>
    <w:rsid w:val="009703D8"/>
    <w:rsid w:val="00970793"/>
    <w:rsid w:val="00970A62"/>
    <w:rsid w:val="00971F43"/>
    <w:rsid w:val="0097267F"/>
    <w:rsid w:val="00972B2F"/>
    <w:rsid w:val="00972D89"/>
    <w:rsid w:val="00972EE1"/>
    <w:rsid w:val="00974630"/>
    <w:rsid w:val="0097553F"/>
    <w:rsid w:val="00975DD3"/>
    <w:rsid w:val="00977DA6"/>
    <w:rsid w:val="0098033A"/>
    <w:rsid w:val="009805B2"/>
    <w:rsid w:val="009806F4"/>
    <w:rsid w:val="00981346"/>
    <w:rsid w:val="00981555"/>
    <w:rsid w:val="009824D9"/>
    <w:rsid w:val="009828F6"/>
    <w:rsid w:val="009833DF"/>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312"/>
    <w:rsid w:val="009A6CCE"/>
    <w:rsid w:val="009B0384"/>
    <w:rsid w:val="009B0B2F"/>
    <w:rsid w:val="009B125F"/>
    <w:rsid w:val="009B2BC9"/>
    <w:rsid w:val="009B35AF"/>
    <w:rsid w:val="009B4836"/>
    <w:rsid w:val="009B4B15"/>
    <w:rsid w:val="009B51C4"/>
    <w:rsid w:val="009B58DA"/>
    <w:rsid w:val="009C02D4"/>
    <w:rsid w:val="009C155B"/>
    <w:rsid w:val="009C285C"/>
    <w:rsid w:val="009C31FE"/>
    <w:rsid w:val="009C34F8"/>
    <w:rsid w:val="009C3D34"/>
    <w:rsid w:val="009C434F"/>
    <w:rsid w:val="009C44B5"/>
    <w:rsid w:val="009C5308"/>
    <w:rsid w:val="009C7DC2"/>
    <w:rsid w:val="009D09FB"/>
    <w:rsid w:val="009D0A5F"/>
    <w:rsid w:val="009D228C"/>
    <w:rsid w:val="009D2C92"/>
    <w:rsid w:val="009D34CE"/>
    <w:rsid w:val="009D4692"/>
    <w:rsid w:val="009D46C1"/>
    <w:rsid w:val="009D5398"/>
    <w:rsid w:val="009D64C5"/>
    <w:rsid w:val="009D7043"/>
    <w:rsid w:val="009D712C"/>
    <w:rsid w:val="009D77D0"/>
    <w:rsid w:val="009D7CF2"/>
    <w:rsid w:val="009E2B8E"/>
    <w:rsid w:val="009E34FC"/>
    <w:rsid w:val="009E3C4D"/>
    <w:rsid w:val="009E3D5B"/>
    <w:rsid w:val="009E4396"/>
    <w:rsid w:val="009E58D0"/>
    <w:rsid w:val="009E6C12"/>
    <w:rsid w:val="009F03CF"/>
    <w:rsid w:val="009F0DBB"/>
    <w:rsid w:val="009F2C1F"/>
    <w:rsid w:val="009F3325"/>
    <w:rsid w:val="009F4C43"/>
    <w:rsid w:val="009F5B7D"/>
    <w:rsid w:val="009F6228"/>
    <w:rsid w:val="009F6F05"/>
    <w:rsid w:val="00A01346"/>
    <w:rsid w:val="00A01A20"/>
    <w:rsid w:val="00A02E8D"/>
    <w:rsid w:val="00A0723F"/>
    <w:rsid w:val="00A0735F"/>
    <w:rsid w:val="00A104FD"/>
    <w:rsid w:val="00A1228D"/>
    <w:rsid w:val="00A12DA3"/>
    <w:rsid w:val="00A13011"/>
    <w:rsid w:val="00A136FB"/>
    <w:rsid w:val="00A13C24"/>
    <w:rsid w:val="00A13C3F"/>
    <w:rsid w:val="00A159A2"/>
    <w:rsid w:val="00A1624B"/>
    <w:rsid w:val="00A17843"/>
    <w:rsid w:val="00A17F95"/>
    <w:rsid w:val="00A23B0B"/>
    <w:rsid w:val="00A243CF"/>
    <w:rsid w:val="00A25FAC"/>
    <w:rsid w:val="00A260E8"/>
    <w:rsid w:val="00A269BB"/>
    <w:rsid w:val="00A26D6E"/>
    <w:rsid w:val="00A26EBA"/>
    <w:rsid w:val="00A27AD2"/>
    <w:rsid w:val="00A30D36"/>
    <w:rsid w:val="00A31C25"/>
    <w:rsid w:val="00A3322B"/>
    <w:rsid w:val="00A33404"/>
    <w:rsid w:val="00A35A24"/>
    <w:rsid w:val="00A35D8E"/>
    <w:rsid w:val="00A37E34"/>
    <w:rsid w:val="00A408E8"/>
    <w:rsid w:val="00A4110A"/>
    <w:rsid w:val="00A425F0"/>
    <w:rsid w:val="00A426A8"/>
    <w:rsid w:val="00A43A74"/>
    <w:rsid w:val="00A43F37"/>
    <w:rsid w:val="00A444C4"/>
    <w:rsid w:val="00A44A14"/>
    <w:rsid w:val="00A4556B"/>
    <w:rsid w:val="00A460EA"/>
    <w:rsid w:val="00A477A1"/>
    <w:rsid w:val="00A51008"/>
    <w:rsid w:val="00A51DF5"/>
    <w:rsid w:val="00A52324"/>
    <w:rsid w:val="00A524A5"/>
    <w:rsid w:val="00A54327"/>
    <w:rsid w:val="00A5544B"/>
    <w:rsid w:val="00A557C8"/>
    <w:rsid w:val="00A56602"/>
    <w:rsid w:val="00A56F53"/>
    <w:rsid w:val="00A60ADE"/>
    <w:rsid w:val="00A610D7"/>
    <w:rsid w:val="00A61936"/>
    <w:rsid w:val="00A61B24"/>
    <w:rsid w:val="00A621E2"/>
    <w:rsid w:val="00A623BC"/>
    <w:rsid w:val="00A62DC9"/>
    <w:rsid w:val="00A64159"/>
    <w:rsid w:val="00A64600"/>
    <w:rsid w:val="00A64695"/>
    <w:rsid w:val="00A6550F"/>
    <w:rsid w:val="00A65E8F"/>
    <w:rsid w:val="00A661A0"/>
    <w:rsid w:val="00A67157"/>
    <w:rsid w:val="00A708F7"/>
    <w:rsid w:val="00A709C9"/>
    <w:rsid w:val="00A71D21"/>
    <w:rsid w:val="00A71D47"/>
    <w:rsid w:val="00A720A3"/>
    <w:rsid w:val="00A72E77"/>
    <w:rsid w:val="00A72F03"/>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1EFB"/>
    <w:rsid w:val="00A92058"/>
    <w:rsid w:val="00A928A1"/>
    <w:rsid w:val="00A93C4B"/>
    <w:rsid w:val="00A941B0"/>
    <w:rsid w:val="00A96066"/>
    <w:rsid w:val="00A96321"/>
    <w:rsid w:val="00A9710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4A6"/>
    <w:rsid w:val="00AF5AA5"/>
    <w:rsid w:val="00AF6E2A"/>
    <w:rsid w:val="00AF7A03"/>
    <w:rsid w:val="00B01557"/>
    <w:rsid w:val="00B026E7"/>
    <w:rsid w:val="00B03AD7"/>
    <w:rsid w:val="00B03C57"/>
    <w:rsid w:val="00B054F4"/>
    <w:rsid w:val="00B0633C"/>
    <w:rsid w:val="00B0688E"/>
    <w:rsid w:val="00B106E3"/>
    <w:rsid w:val="00B12F97"/>
    <w:rsid w:val="00B13104"/>
    <w:rsid w:val="00B139F9"/>
    <w:rsid w:val="00B14F6D"/>
    <w:rsid w:val="00B16789"/>
    <w:rsid w:val="00B167F9"/>
    <w:rsid w:val="00B168C5"/>
    <w:rsid w:val="00B17E9C"/>
    <w:rsid w:val="00B210CC"/>
    <w:rsid w:val="00B23D6E"/>
    <w:rsid w:val="00B2561B"/>
    <w:rsid w:val="00B25B32"/>
    <w:rsid w:val="00B2673A"/>
    <w:rsid w:val="00B26FB0"/>
    <w:rsid w:val="00B30064"/>
    <w:rsid w:val="00B30701"/>
    <w:rsid w:val="00B311F1"/>
    <w:rsid w:val="00B31A9B"/>
    <w:rsid w:val="00B32C59"/>
    <w:rsid w:val="00B32DAE"/>
    <w:rsid w:val="00B37C80"/>
    <w:rsid w:val="00B40480"/>
    <w:rsid w:val="00B409AA"/>
    <w:rsid w:val="00B422BA"/>
    <w:rsid w:val="00B43B83"/>
    <w:rsid w:val="00B43C4C"/>
    <w:rsid w:val="00B44DF1"/>
    <w:rsid w:val="00B45820"/>
    <w:rsid w:val="00B458A9"/>
    <w:rsid w:val="00B460F0"/>
    <w:rsid w:val="00B461C7"/>
    <w:rsid w:val="00B47149"/>
    <w:rsid w:val="00B47185"/>
    <w:rsid w:val="00B50E8D"/>
    <w:rsid w:val="00B53537"/>
    <w:rsid w:val="00B546AB"/>
    <w:rsid w:val="00B55928"/>
    <w:rsid w:val="00B56030"/>
    <w:rsid w:val="00B565EB"/>
    <w:rsid w:val="00B578B9"/>
    <w:rsid w:val="00B57BEB"/>
    <w:rsid w:val="00B57C5E"/>
    <w:rsid w:val="00B57E67"/>
    <w:rsid w:val="00B61C50"/>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929"/>
    <w:rsid w:val="00B84A56"/>
    <w:rsid w:val="00B84D59"/>
    <w:rsid w:val="00B90109"/>
    <w:rsid w:val="00B91015"/>
    <w:rsid w:val="00B91556"/>
    <w:rsid w:val="00B9211E"/>
    <w:rsid w:val="00B92767"/>
    <w:rsid w:val="00B92D94"/>
    <w:rsid w:val="00B9472A"/>
    <w:rsid w:val="00B948D2"/>
    <w:rsid w:val="00B94D9B"/>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28C"/>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1FEE"/>
    <w:rsid w:val="00C035E1"/>
    <w:rsid w:val="00C05812"/>
    <w:rsid w:val="00C05D48"/>
    <w:rsid w:val="00C06DA3"/>
    <w:rsid w:val="00C074CB"/>
    <w:rsid w:val="00C1000D"/>
    <w:rsid w:val="00C112D5"/>
    <w:rsid w:val="00C14B15"/>
    <w:rsid w:val="00C15DAC"/>
    <w:rsid w:val="00C160D8"/>
    <w:rsid w:val="00C161D6"/>
    <w:rsid w:val="00C16730"/>
    <w:rsid w:val="00C16FF6"/>
    <w:rsid w:val="00C17195"/>
    <w:rsid w:val="00C2170F"/>
    <w:rsid w:val="00C2737D"/>
    <w:rsid w:val="00C27B78"/>
    <w:rsid w:val="00C3107F"/>
    <w:rsid w:val="00C33349"/>
    <w:rsid w:val="00C33BCE"/>
    <w:rsid w:val="00C341CB"/>
    <w:rsid w:val="00C3439A"/>
    <w:rsid w:val="00C34419"/>
    <w:rsid w:val="00C3462C"/>
    <w:rsid w:val="00C358C6"/>
    <w:rsid w:val="00C35AAC"/>
    <w:rsid w:val="00C403C3"/>
    <w:rsid w:val="00C410E4"/>
    <w:rsid w:val="00C41580"/>
    <w:rsid w:val="00C41A51"/>
    <w:rsid w:val="00C41DDA"/>
    <w:rsid w:val="00C41DFE"/>
    <w:rsid w:val="00C4433A"/>
    <w:rsid w:val="00C4444D"/>
    <w:rsid w:val="00C44C55"/>
    <w:rsid w:val="00C46BF0"/>
    <w:rsid w:val="00C47792"/>
    <w:rsid w:val="00C479F5"/>
    <w:rsid w:val="00C52A02"/>
    <w:rsid w:val="00C5375F"/>
    <w:rsid w:val="00C53AE4"/>
    <w:rsid w:val="00C55213"/>
    <w:rsid w:val="00C5521A"/>
    <w:rsid w:val="00C55CFA"/>
    <w:rsid w:val="00C56135"/>
    <w:rsid w:val="00C6295C"/>
    <w:rsid w:val="00C62E57"/>
    <w:rsid w:val="00C638C8"/>
    <w:rsid w:val="00C702D5"/>
    <w:rsid w:val="00C717A1"/>
    <w:rsid w:val="00C7182F"/>
    <w:rsid w:val="00C72253"/>
    <w:rsid w:val="00C74036"/>
    <w:rsid w:val="00C74329"/>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4367"/>
    <w:rsid w:val="00C95284"/>
    <w:rsid w:val="00C9685B"/>
    <w:rsid w:val="00C97A30"/>
    <w:rsid w:val="00CA187F"/>
    <w:rsid w:val="00CA2479"/>
    <w:rsid w:val="00CA36A5"/>
    <w:rsid w:val="00CA3D82"/>
    <w:rsid w:val="00CA55B8"/>
    <w:rsid w:val="00CA5D21"/>
    <w:rsid w:val="00CA6350"/>
    <w:rsid w:val="00CA7CF6"/>
    <w:rsid w:val="00CB05E6"/>
    <w:rsid w:val="00CB17B6"/>
    <w:rsid w:val="00CB35D4"/>
    <w:rsid w:val="00CB3D58"/>
    <w:rsid w:val="00CB4D34"/>
    <w:rsid w:val="00CB53F1"/>
    <w:rsid w:val="00CB7B9C"/>
    <w:rsid w:val="00CC06E2"/>
    <w:rsid w:val="00CC1C89"/>
    <w:rsid w:val="00CC1CA1"/>
    <w:rsid w:val="00CC3A5E"/>
    <w:rsid w:val="00CC434B"/>
    <w:rsid w:val="00CC504D"/>
    <w:rsid w:val="00CC6B05"/>
    <w:rsid w:val="00CC75ED"/>
    <w:rsid w:val="00CC788D"/>
    <w:rsid w:val="00CC7FD9"/>
    <w:rsid w:val="00CD149B"/>
    <w:rsid w:val="00CD1AA7"/>
    <w:rsid w:val="00CD2158"/>
    <w:rsid w:val="00CD2194"/>
    <w:rsid w:val="00CD2281"/>
    <w:rsid w:val="00CD249E"/>
    <w:rsid w:val="00CD34B2"/>
    <w:rsid w:val="00CD51DF"/>
    <w:rsid w:val="00CD5631"/>
    <w:rsid w:val="00CD7EAE"/>
    <w:rsid w:val="00CE0CC2"/>
    <w:rsid w:val="00CE1445"/>
    <w:rsid w:val="00CE215C"/>
    <w:rsid w:val="00CE27F0"/>
    <w:rsid w:val="00CE41F8"/>
    <w:rsid w:val="00CE525F"/>
    <w:rsid w:val="00CE5BF7"/>
    <w:rsid w:val="00CE6664"/>
    <w:rsid w:val="00CE6D0E"/>
    <w:rsid w:val="00CF093C"/>
    <w:rsid w:val="00CF0DEA"/>
    <w:rsid w:val="00CF2825"/>
    <w:rsid w:val="00CF2AE8"/>
    <w:rsid w:val="00CF4FA2"/>
    <w:rsid w:val="00CF59CE"/>
    <w:rsid w:val="00CF7454"/>
    <w:rsid w:val="00D00ABB"/>
    <w:rsid w:val="00D0569D"/>
    <w:rsid w:val="00D0594A"/>
    <w:rsid w:val="00D05991"/>
    <w:rsid w:val="00D05C06"/>
    <w:rsid w:val="00D06B38"/>
    <w:rsid w:val="00D06EF8"/>
    <w:rsid w:val="00D07065"/>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3666"/>
    <w:rsid w:val="00D34926"/>
    <w:rsid w:val="00D350EA"/>
    <w:rsid w:val="00D35723"/>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2F2A"/>
    <w:rsid w:val="00D53C08"/>
    <w:rsid w:val="00D547BD"/>
    <w:rsid w:val="00D55123"/>
    <w:rsid w:val="00D55BCA"/>
    <w:rsid w:val="00D600D2"/>
    <w:rsid w:val="00D60ED8"/>
    <w:rsid w:val="00D61777"/>
    <w:rsid w:val="00D61FE5"/>
    <w:rsid w:val="00D62C23"/>
    <w:rsid w:val="00D630B8"/>
    <w:rsid w:val="00D63717"/>
    <w:rsid w:val="00D63A3E"/>
    <w:rsid w:val="00D66087"/>
    <w:rsid w:val="00D67CE5"/>
    <w:rsid w:val="00D70E63"/>
    <w:rsid w:val="00D71BE4"/>
    <w:rsid w:val="00D72100"/>
    <w:rsid w:val="00D73042"/>
    <w:rsid w:val="00D75582"/>
    <w:rsid w:val="00D766F8"/>
    <w:rsid w:val="00D774A6"/>
    <w:rsid w:val="00D853E1"/>
    <w:rsid w:val="00D867C6"/>
    <w:rsid w:val="00D870CB"/>
    <w:rsid w:val="00D873F5"/>
    <w:rsid w:val="00D87CAD"/>
    <w:rsid w:val="00D87E3C"/>
    <w:rsid w:val="00D91593"/>
    <w:rsid w:val="00D918DB"/>
    <w:rsid w:val="00D92E11"/>
    <w:rsid w:val="00D93FD2"/>
    <w:rsid w:val="00D9404E"/>
    <w:rsid w:val="00D947D7"/>
    <w:rsid w:val="00D94DA4"/>
    <w:rsid w:val="00D96BFD"/>
    <w:rsid w:val="00DA097F"/>
    <w:rsid w:val="00DA19F8"/>
    <w:rsid w:val="00DA30D5"/>
    <w:rsid w:val="00DB08DB"/>
    <w:rsid w:val="00DB0E0F"/>
    <w:rsid w:val="00DB41F6"/>
    <w:rsid w:val="00DB59AB"/>
    <w:rsid w:val="00DC0E17"/>
    <w:rsid w:val="00DC19BE"/>
    <w:rsid w:val="00DC2B49"/>
    <w:rsid w:val="00DC39DE"/>
    <w:rsid w:val="00DC3A23"/>
    <w:rsid w:val="00DC3BB6"/>
    <w:rsid w:val="00DC3CE4"/>
    <w:rsid w:val="00DC5010"/>
    <w:rsid w:val="00DC5516"/>
    <w:rsid w:val="00DC5A1B"/>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294"/>
    <w:rsid w:val="00E027A5"/>
    <w:rsid w:val="00E02B41"/>
    <w:rsid w:val="00E047CA"/>
    <w:rsid w:val="00E04FDF"/>
    <w:rsid w:val="00E10235"/>
    <w:rsid w:val="00E1024D"/>
    <w:rsid w:val="00E10A34"/>
    <w:rsid w:val="00E10A94"/>
    <w:rsid w:val="00E12888"/>
    <w:rsid w:val="00E12D83"/>
    <w:rsid w:val="00E142D7"/>
    <w:rsid w:val="00E15CC6"/>
    <w:rsid w:val="00E16D8D"/>
    <w:rsid w:val="00E17023"/>
    <w:rsid w:val="00E211CA"/>
    <w:rsid w:val="00E21F32"/>
    <w:rsid w:val="00E23F23"/>
    <w:rsid w:val="00E24C7E"/>
    <w:rsid w:val="00E2535C"/>
    <w:rsid w:val="00E25915"/>
    <w:rsid w:val="00E25B58"/>
    <w:rsid w:val="00E26080"/>
    <w:rsid w:val="00E2715B"/>
    <w:rsid w:val="00E278BA"/>
    <w:rsid w:val="00E30829"/>
    <w:rsid w:val="00E310D0"/>
    <w:rsid w:val="00E31154"/>
    <w:rsid w:val="00E315A2"/>
    <w:rsid w:val="00E31790"/>
    <w:rsid w:val="00E31DFD"/>
    <w:rsid w:val="00E34217"/>
    <w:rsid w:val="00E34E2B"/>
    <w:rsid w:val="00E35BB7"/>
    <w:rsid w:val="00E405EB"/>
    <w:rsid w:val="00E4403C"/>
    <w:rsid w:val="00E444F7"/>
    <w:rsid w:val="00E4464D"/>
    <w:rsid w:val="00E47856"/>
    <w:rsid w:val="00E5067D"/>
    <w:rsid w:val="00E51C1A"/>
    <w:rsid w:val="00E53EE8"/>
    <w:rsid w:val="00E54B26"/>
    <w:rsid w:val="00E554C1"/>
    <w:rsid w:val="00E555C4"/>
    <w:rsid w:val="00E60050"/>
    <w:rsid w:val="00E60CFB"/>
    <w:rsid w:val="00E61701"/>
    <w:rsid w:val="00E622C1"/>
    <w:rsid w:val="00E62FF1"/>
    <w:rsid w:val="00E63783"/>
    <w:rsid w:val="00E6748D"/>
    <w:rsid w:val="00E7116D"/>
    <w:rsid w:val="00E71980"/>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580B"/>
    <w:rsid w:val="00EA0845"/>
    <w:rsid w:val="00EA1182"/>
    <w:rsid w:val="00EA233F"/>
    <w:rsid w:val="00EA23C8"/>
    <w:rsid w:val="00EA3272"/>
    <w:rsid w:val="00EA3804"/>
    <w:rsid w:val="00EA4AB9"/>
    <w:rsid w:val="00EA4C8C"/>
    <w:rsid w:val="00EA4CFC"/>
    <w:rsid w:val="00EA5708"/>
    <w:rsid w:val="00EA701B"/>
    <w:rsid w:val="00EB0565"/>
    <w:rsid w:val="00EB0F4D"/>
    <w:rsid w:val="00EB17A0"/>
    <w:rsid w:val="00EB1F51"/>
    <w:rsid w:val="00EB2B4D"/>
    <w:rsid w:val="00EB2E46"/>
    <w:rsid w:val="00EB3CC4"/>
    <w:rsid w:val="00EB45DF"/>
    <w:rsid w:val="00EB52A8"/>
    <w:rsid w:val="00EB54ED"/>
    <w:rsid w:val="00EB62F1"/>
    <w:rsid w:val="00EB7AB8"/>
    <w:rsid w:val="00EC2488"/>
    <w:rsid w:val="00EC2B2C"/>
    <w:rsid w:val="00EC3304"/>
    <w:rsid w:val="00EC41FE"/>
    <w:rsid w:val="00EC4667"/>
    <w:rsid w:val="00EC4C9C"/>
    <w:rsid w:val="00EC5051"/>
    <w:rsid w:val="00EC58DC"/>
    <w:rsid w:val="00EC6107"/>
    <w:rsid w:val="00EC63B4"/>
    <w:rsid w:val="00EC7A06"/>
    <w:rsid w:val="00EC7EB8"/>
    <w:rsid w:val="00EC7FF0"/>
    <w:rsid w:val="00ED025F"/>
    <w:rsid w:val="00ED287D"/>
    <w:rsid w:val="00ED3B0C"/>
    <w:rsid w:val="00ED453A"/>
    <w:rsid w:val="00ED6012"/>
    <w:rsid w:val="00ED6E53"/>
    <w:rsid w:val="00ED732D"/>
    <w:rsid w:val="00ED7932"/>
    <w:rsid w:val="00ED7BC6"/>
    <w:rsid w:val="00EE0723"/>
    <w:rsid w:val="00EE0B9F"/>
    <w:rsid w:val="00EE1A26"/>
    <w:rsid w:val="00EE1BA9"/>
    <w:rsid w:val="00EE1CB3"/>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1EC"/>
    <w:rsid w:val="00F6133A"/>
    <w:rsid w:val="00F61A2D"/>
    <w:rsid w:val="00F63512"/>
    <w:rsid w:val="00F635CA"/>
    <w:rsid w:val="00F63D25"/>
    <w:rsid w:val="00F6692C"/>
    <w:rsid w:val="00F67229"/>
    <w:rsid w:val="00F679B5"/>
    <w:rsid w:val="00F71176"/>
    <w:rsid w:val="00F72006"/>
    <w:rsid w:val="00F75086"/>
    <w:rsid w:val="00F802C0"/>
    <w:rsid w:val="00F80330"/>
    <w:rsid w:val="00F816B6"/>
    <w:rsid w:val="00F83388"/>
    <w:rsid w:val="00F83BEF"/>
    <w:rsid w:val="00F84AFD"/>
    <w:rsid w:val="00F84FEB"/>
    <w:rsid w:val="00F857FC"/>
    <w:rsid w:val="00F85E9D"/>
    <w:rsid w:val="00F87E62"/>
    <w:rsid w:val="00F90F1F"/>
    <w:rsid w:val="00F93404"/>
    <w:rsid w:val="00F934A1"/>
    <w:rsid w:val="00F93B38"/>
    <w:rsid w:val="00F94E02"/>
    <w:rsid w:val="00F96061"/>
    <w:rsid w:val="00F965F1"/>
    <w:rsid w:val="00F9675C"/>
    <w:rsid w:val="00F97BBE"/>
    <w:rsid w:val="00FA3CB9"/>
    <w:rsid w:val="00FA4C1B"/>
    <w:rsid w:val="00FA5582"/>
    <w:rsid w:val="00FA700B"/>
    <w:rsid w:val="00FA7F65"/>
    <w:rsid w:val="00FB06A6"/>
    <w:rsid w:val="00FB095B"/>
    <w:rsid w:val="00FB1938"/>
    <w:rsid w:val="00FB26F9"/>
    <w:rsid w:val="00FB3088"/>
    <w:rsid w:val="00FB332F"/>
    <w:rsid w:val="00FB596B"/>
    <w:rsid w:val="00FB6A7A"/>
    <w:rsid w:val="00FB7522"/>
    <w:rsid w:val="00FB7C95"/>
    <w:rsid w:val="00FC0225"/>
    <w:rsid w:val="00FC06A6"/>
    <w:rsid w:val="00FC26A3"/>
    <w:rsid w:val="00FC411B"/>
    <w:rsid w:val="00FC5CF1"/>
    <w:rsid w:val="00FC681D"/>
    <w:rsid w:val="00FC6E66"/>
    <w:rsid w:val="00FD015B"/>
    <w:rsid w:val="00FD45AD"/>
    <w:rsid w:val="00FD48AB"/>
    <w:rsid w:val="00FD4D58"/>
    <w:rsid w:val="00FD5479"/>
    <w:rsid w:val="00FD7575"/>
    <w:rsid w:val="00FD7A82"/>
    <w:rsid w:val="00FD7F84"/>
    <w:rsid w:val="00FE033C"/>
    <w:rsid w:val="00FE1561"/>
    <w:rsid w:val="00FE1D97"/>
    <w:rsid w:val="00FE209D"/>
    <w:rsid w:val="00FE224B"/>
    <w:rsid w:val="00FE28BE"/>
    <w:rsid w:val="00FE3C7A"/>
    <w:rsid w:val="00FE4289"/>
    <w:rsid w:val="00FE4A4D"/>
    <w:rsid w:val="00FE4FD7"/>
    <w:rsid w:val="00FE7D64"/>
    <w:rsid w:val="00FF152E"/>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9">
      <o:colormru v:ext="edit" colors="#f8f8f8"/>
    </o:shapedefaults>
    <o:shapelayout v:ext="edit">
      <o:idmap v:ext="edit" data="2"/>
    </o:shapelayout>
  </w:shapeDefaults>
  <w:decimalSymbol w:val="."/>
  <w:listSeparator w:val=","/>
  <w14:docId w14:val="3C4200D5"/>
  <w15:docId w15:val="{E7916E71-B02F-402A-92C8-02F64C284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34"/>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 w:type="character" w:customStyle="1" w:styleId="TitleChar">
    <w:name w:val="Title Char"/>
    <w:basedOn w:val="DefaultParagraphFont"/>
    <w:link w:val="Title"/>
    <w:rsid w:val="00080C1B"/>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2.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2.xml"/><Relationship Id="rId105" Type="http://schemas.microsoft.com/office/2011/relationships/people" Target="peop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image" Target="media/image85.png"/><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header" Target="header3.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header" Target="header1.xml"/><Relationship Id="rId10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2.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3.xml><?xml version="1.0" encoding="utf-8"?>
<sisl xmlns:xsi="http://www.w3.org/2001/XMLSchema-instance" xmlns:xsd="http://www.w3.org/2001/XMLSchema" xmlns="http://www.boldonjames.com/2008/01/sie/internal/label" sislVersion="0" policy="973096ae-7329-4b3b-9368-47aeba6959e1"/>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2.xml><?xml version="1.0" encoding="utf-8"?>
<ds:datastoreItem xmlns:ds="http://schemas.openxmlformats.org/officeDocument/2006/customXml" ds:itemID="{73174AC9-19D2-4651-BECE-15F80D782ABC}">
  <ds:schemaRefs>
    <ds:schemaRef ds:uri="http://www.imanage.com/work/xmlschema"/>
  </ds:schemaRefs>
</ds:datastoreItem>
</file>

<file path=customXml/itemProps3.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6.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148</Pages>
  <Words>43419</Words>
  <Characters>247490</Characters>
  <Application>Microsoft Office Word</Application>
  <DocSecurity>8</DocSecurity>
  <Lines>2062</Lines>
  <Paragraphs>580</Paragraphs>
  <ScaleCrop>false</ScaleCrop>
  <Company/>
  <LinksUpToDate>false</LinksUpToDate>
  <CharactersWithSpaces>290329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dc:title>
  <dc:subject>CUSC Section 14</dc:subject>
  <dc:creator>Tammy Meek (NESO)</dc:creator>
  <cp:keywords/>
  <dc:description/>
  <cp:lastModifiedBy>Sarah Williams (NESO)</cp:lastModifiedBy>
  <cp:revision>6</cp:revision>
  <cp:lastPrinted>2025-04-07T10:37:00Z</cp:lastPrinted>
  <dcterms:created xsi:type="dcterms:W3CDTF">2025-04-15T13:54:00Z</dcterms:created>
  <dcterms:modified xsi:type="dcterms:W3CDTF">2025-04-28T11:04:00Z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